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D66D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ЗАЯВЛЕНИЕ:</w:t>
      </w:r>
    </w:p>
    <w:p w14:paraId="0CFE1B4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РЕЙТИНГ: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ВОПРОС: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О:</w:t>
      </w:r>
    </w:p>
    <w:p w14:paraId="0B68FA84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55F424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Объявление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текст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</w:p>
    <w:p w14:paraId="427DF9E7" w14:textId="4FFDD8BD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202 </w:t>
      </w:r>
      <w:r xmlns:w="http://schemas.openxmlformats.org/wordprocessingml/2006/main" w:rsidR="00E84C88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4: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год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5 </w:t>
      </w:r>
      <w:r xmlns:w="http://schemas.openxmlformats.org/wordprocessingml/2006/main" w:rsidR="00A406BF">
        <w:rPr>
          <w:rFonts w:ascii="Arial" w:eastAsia="Times New Roman" w:hAnsi="Arial" w:cs="Arial"/>
          <w:sz w:val="20"/>
          <w:szCs w:val="20"/>
          <w:lang w:val="hy-AM"/>
        </w:rPr>
        <w:t xml:space="preserve">декабря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решению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№1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75E8EC87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03C7008A" w14:textId="05429390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код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="00A406BF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LM-THAT-GHAPZB-25/02</w:t>
      </w:r>
      <w:r xmlns:w="http://schemas.openxmlformats.org/wordprocessingml/2006/main" w:rsidRPr="00E84C88">
        <w:rPr>
          <w:rFonts w:ascii="GHEA Grapalat" w:eastAsia="Times New Roman" w:hAnsi="GHEA Grapalat" w:cs="Courier New"/>
          <w:color w:val="000000"/>
          <w:sz w:val="20"/>
          <w:szCs w:val="27"/>
          <w:lang w:val="af-ZA"/>
        </w:rPr>
        <w:t xml:space="preserve"> 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        </w:t>
      </w:r>
    </w:p>
    <w:p w14:paraId="046C6D9A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4EB55AA7" w14:textId="47AC495E" w:rsidR="00532D6C" w:rsidRPr="00E84C88" w:rsidRDefault="00532D6C" w:rsidP="00532D6C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Клиент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Туманянская община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полезность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экономика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НАОК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который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расположен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Центральный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улица</w:t>
      </w:r>
      <w:r xmlns:w="http://schemas.openxmlformats.org/wordprocessingml/2006/main"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здание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объявление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вопрос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фазе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14:paraId="1E638ADE" w14:textId="3838F5DA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ab xmlns:w="http://schemas.openxmlformats.org/wordprocessingml/2006/main"/>
      </w:r>
      <w:bookmarkStart xmlns:w="http://schemas.openxmlformats.org/wordprocessingml/2006/main" w:id="0" w:name="_Hlk23167417"/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процедуры</w:t>
      </w:r>
      <w:bookmarkEnd xmlns:w="http://schemas.openxmlformats.org/wordprocessingml/2006/main" w:id="0"/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будет предложено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дизель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топливо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договор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–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договор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6BD32416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Шоппинг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закона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статьи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человек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независимый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его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иностранный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физический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человек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организация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гражданство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исходя из обстоятельств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равный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правильно</w:t>
      </w:r>
    </w:p>
    <w:p w14:paraId="1E1C5E1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люди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презентабельный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приглашению</w:t>
      </w:r>
    </w:p>
    <w:p w14:paraId="4152B38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Start xmlns:w="http://schemas.openxmlformats.org/wordprocessingml/2006/main" w:id="1" w:name="_Hlk23167512"/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достаточно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bookmarkEnd xmlns:w="http://schemas.openxmlformats.org/wordprocessingml/2006/main" w:id="1"/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количества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минимум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предпочтение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принципе.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1CBE4911" w14:textId="4467B386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бумага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применять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клиенту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до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тех пор, пока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подсчет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u w:val="single"/>
          <w:lang w:val="af-ZA"/>
        </w:rPr>
        <w:t xml:space="preserve">7-е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день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15:00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котором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бумага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приложение.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Клиент: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бумага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бесплатно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такой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первый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день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</w:p>
    <w:p w14:paraId="4B05D0C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предоставить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клиент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бесплатно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электронное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течение.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3927B76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 получаю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ограничение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 этом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право.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</w:p>
    <w:p w14:paraId="43B34148" w14:textId="3B164D1E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Туманян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Центральный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улица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дом</w:t>
      </w:r>
      <w:r xmlns:w="http://schemas.openxmlformats.org/wordprocessingml/2006/main"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 адресу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документальный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форма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="00A406BF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13.12.2024</w:t>
      </w:r>
      <w:r xmlns:w="http://schemas.openxmlformats.org/wordprocessingml/2006/main" w:rsidR="00A406BF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406BF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в </w:t>
      </w:r>
      <w:r xmlns:w="http://schemas.openxmlformats.org/wordprocessingml/2006/main" w:rsidR="00A406BF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15:00</w:t>
      </w:r>
    </w:p>
    <w:p w14:paraId="4EDC4BB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 армянского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кроме того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ты можешь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английский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на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русском языке</w:t>
      </w:r>
    </w:p>
    <w:p w14:paraId="745155D0" w14:textId="169CEF5B" w:rsidR="00532D6C" w:rsidRPr="00E84C88" w:rsidRDefault="00532D6C" w:rsidP="00532D6C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место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будет иметь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</w:t>
      </w:r>
      <w:r xmlns:w="http://schemas.openxmlformats.org/wordprocessingml/2006/main" w:rsidR="00C9392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</w:t>
      </w:r>
      <w:r xmlns:w="http://schemas.openxmlformats.org/wordprocessingml/2006/main" w:rsidR="001A3021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Центральный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улица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дом</w:t>
      </w:r>
      <w:r xmlns:w="http://schemas.openxmlformats.org/wordprocessingml/2006/main" w:rsidRPr="00E84C88">
        <w:rPr>
          <w:rFonts w:ascii="GHEA Grapalat" w:eastAsia="Calibri" w:hAnsi="GHEA Grapalat" w:cs="Times New Roman"/>
          <w:sz w:val="20"/>
          <w:szCs w:val="20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 адресу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="00A406BF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13.12.2024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15:00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 </w:t>
      </w:r>
    </w:p>
    <w:p w14:paraId="6F55FE7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шопинг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жалобы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экзаменатор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человеку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c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Ереван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Мелик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Адамян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деньги 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адрес.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Обращаться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соревнование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чтобы.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Обращение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гонорар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30 000 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тридцать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тысяча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АМД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той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степени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в которой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быть переданным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финансов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Министерства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 имени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открыл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казну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900008000482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 счет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14:paraId="510F859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применять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Секретарь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Маргарит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u w:val="single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u w:val="single"/>
          <w:lang w:val="hy-AM"/>
        </w:rPr>
        <w:t xml:space="preserve">Чатинян</w:t>
      </w:r>
    </w:p>
    <w:p w14:paraId="5B8445B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Телефон: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09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/>
        </w:rPr>
        <w:t xml:space="preserve">3628881</w:t>
      </w:r>
    </w:p>
    <w:p w14:paraId="7C73A49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Электронная почта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почта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/>
        </w:rPr>
        <w:t xml:space="preserve">margarita.chatinyan@yandex.com</w:t>
      </w:r>
    </w:p>
    <w:p w14:paraId="7B7D511F" w14:textId="0F3511D8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Клиент: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Туманян</w:t>
      </w:r>
      <w:r xmlns:w="http://schemas.openxmlformats.org/wordprocessingml/2006/main" w:rsidR="00A406BF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сообщество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полезность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экономика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АОЦ:</w:t>
      </w:r>
    </w:p>
    <w:p w14:paraId="119E1B9C" w14:textId="77777777" w:rsidR="00532D6C" w:rsidRPr="00E84C88" w:rsidRDefault="00532D6C" w:rsidP="00532D6C">
      <w:pPr>
        <w:spacing w:after="24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7995E132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05ED3DD8" w14:textId="77777777" w:rsidR="00532D6C" w:rsidRPr="00E84C88" w:rsidRDefault="00532D6C" w:rsidP="00532D6C">
      <w:pPr>
        <w:spacing w:after="0" w:line="240" w:lineRule="auto"/>
        <w:ind w:left="1404"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96A328D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7A223611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0D812B48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2F661B6F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7B374697" w14:textId="77777777" w:rsidR="00532D6C" w:rsidRPr="00E84C88" w:rsidRDefault="00532D6C" w:rsidP="00532D6C">
      <w:pPr>
        <w:spacing w:after="120" w:line="240" w:lineRule="auto"/>
        <w:ind w:right="-7" w:firstLine="567"/>
        <w:jc w:val="right"/>
        <w:rPr>
          <w:rFonts w:ascii="GHEA Grapalat" w:eastAsia="Times New Roman" w:hAnsi="GHEA Grapalat" w:cs="Sylfaen"/>
          <w:szCs w:val="24"/>
          <w:lang w:val="af-ZA"/>
        </w:rPr>
      </w:pPr>
    </w:p>
    <w:p w14:paraId="129C03D2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64B5799" w14:textId="77777777" w:rsidR="003242D7" w:rsidRPr="00C93928" w:rsidRDefault="003242D7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14:paraId="136C46ED" w14:textId="77777777" w:rsidR="00C93928" w:rsidRPr="00597465" w:rsidRDefault="00C93928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3BE9AA5F" w14:textId="77777777" w:rsidR="00C93928" w:rsidRPr="00597465" w:rsidRDefault="00C93928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af-ZA"/>
        </w:rPr>
      </w:pPr>
    </w:p>
    <w:p w14:paraId="0E39C1C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Подтвержденный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</w:p>
    <w:p w14:paraId="58CC8D4B" w14:textId="2F1B41AD" w:rsidR="00532D6C" w:rsidRPr="00E84C88" w:rsidRDefault="00A406BF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="00532D6C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кодом </w:t>
      </w: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LM-THAT-GHAPZB-25/02</w:t>
      </w:r>
      <w:r xmlns:w="http://schemas.openxmlformats.org/wordprocessingml/2006/main" w:rsidR="00532D6C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</w:p>
    <w:p w14:paraId="3A555C7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Times Armenian"/>
          <w:sz w:val="20"/>
          <w:szCs w:val="20"/>
          <w:lang w:val="af-ZA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цитировать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комиссии</w:t>
      </w:r>
    </w:p>
    <w:p w14:paraId="77C87852" w14:textId="1D03F47A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2024 </w:t>
      </w:r>
      <w:r xmlns:w="http://schemas.openxmlformats.org/wordprocessingml/2006/main" w:rsidR="00A406BF">
        <w:rPr>
          <w:rFonts w:ascii="Arial" w:eastAsia="Times New Roman" w:hAnsi="Arial" w:cs="Arial"/>
          <w:sz w:val="20"/>
          <w:szCs w:val="20"/>
          <w:lang w:val="hy-AM"/>
        </w:rPr>
        <w:t xml:space="preserve">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декабря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vertAlign w:val="subscript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Н01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решению</w:t>
      </w:r>
    </w:p>
    <w:p w14:paraId="60BCEC1B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ABAADA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6A41A4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09134B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DA0345C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6058C21" w14:textId="61E769E5" w:rsidR="00532D6C" w:rsidRPr="00E84C88" w:rsidRDefault="00A1458F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</w:pPr>
      <w:r xmlns:w="http://schemas.openxmlformats.org/wordprocessingml/2006/main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 xml:space="preserve">ТУМАНЯН</w:t>
      </w:r>
      <w:r xmlns:w="http://schemas.openxmlformats.org/wordprocessingml/2006/main" w:rsidRPr="00A1458F">
        <w:rPr>
          <w:rFonts w:ascii="Arial" w:eastAsia="Times New Roman" w:hAnsi="Arial" w:cs="Arial"/>
          <w:b/>
          <w:sz w:val="28"/>
          <w:szCs w:val="20"/>
          <w:u w:val="single"/>
          <w:lang w:val="af-ZA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 xml:space="preserve">СООБЩЕСТВА</w:t>
      </w:r>
      <w:r xmlns:w="http://schemas.openxmlformats.org/wordprocessingml/2006/main" w:rsidR="00532D6C"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 xml:space="preserve">ПОЛЕЗНОСТЬ</w:t>
      </w:r>
      <w:r xmlns:w="http://schemas.openxmlformats.org/wordprocessingml/2006/main" w:rsidR="00532D6C"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af-ZA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en-AU"/>
        </w:rPr>
        <w:t xml:space="preserve">ЭКОНОМИКА</w:t>
      </w:r>
      <w:r xmlns:w="http://schemas.openxmlformats.org/wordprocessingml/2006/main" w:rsidR="00532D6C" w:rsidRPr="00E84C88">
        <w:rPr>
          <w:rFonts w:ascii="GHEA Grapalat" w:eastAsia="Times New Roman" w:hAnsi="GHEA Grapalat" w:cs="Times New Roman"/>
          <w:b/>
          <w:sz w:val="28"/>
          <w:szCs w:val="20"/>
          <w:u w:val="single"/>
          <w:lang w:val="es-ES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8"/>
          <w:szCs w:val="20"/>
          <w:u w:val="single"/>
          <w:lang w:val="hy-AM"/>
        </w:rPr>
        <w:t xml:space="preserve">АОЦ:</w:t>
      </w:r>
    </w:p>
    <w:p w14:paraId="4DDDBE9B" w14:textId="77777777" w:rsidR="00532D6C" w:rsidRPr="00E84C88" w:rsidRDefault="00532D6C" w:rsidP="00532D6C">
      <w:pPr>
        <w:tabs>
          <w:tab w:val="left" w:pos="5968"/>
        </w:tabs>
        <w:spacing w:after="120" w:line="240" w:lineRule="auto"/>
        <w:ind w:right="-7" w:firstLine="567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</w:p>
    <w:p w14:paraId="4EE61A72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C9174F5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340CA46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79CAF3B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0FB2F12" w14:textId="77777777" w:rsidR="00532D6C" w:rsidRPr="00E84C88" w:rsidRDefault="00532D6C" w:rsidP="00532D6C">
      <w:pPr xmlns:w="http://schemas.openxmlformats.org/wordprocessingml/2006/main"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lang w:val="en-US"/>
        </w:rPr>
        <w:t xml:space="preserve">Вопрос: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lang w:val="en-US"/>
        </w:rPr>
        <w:t xml:space="preserve">Р: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lang w:val="en-U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lang w:val="en-US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lang w:val="en-US"/>
        </w:rPr>
        <w:t xml:space="preserve">Э: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lang w:val="en-US"/>
        </w:rPr>
        <w:t xml:space="preserve">Р:</w:t>
      </w:r>
    </w:p>
    <w:p w14:paraId="5F4987B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14:paraId="22E7C6C7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30C19796" w14:textId="5BC29185" w:rsidR="00532D6C" w:rsidRPr="003624DD" w:rsidRDefault="00532D6C" w:rsidP="00532D6C">
      <w:pPr xmlns:w="http://schemas.openxmlformats.org/wordprocessingml/2006/main"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СООБЩЕСТВА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ПОЛЕЗНОСТЬ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ЭКОНОМИКА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ХАК 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ПОТРЕБНОСТИ</w:t>
      </w:r>
      <w:r xmlns:w="http://schemas.openxmlformats.org/wordprocessingml/2006/main" w:rsidRPr="00E84C88">
        <w:rPr>
          <w:rFonts w:ascii="GHEA Grapalat" w:eastAsia="Times New Roman" w:hAnsi="GHEA Grapalat" w:cs="Times Armeni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ДЛЯ: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ДИЗЕЛЬ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ТОПЛИВО</w:t>
      </w:r>
      <w:r xmlns:w="http://schemas.openxmlformats.org/wordprocessingml/2006/main"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="00A406BF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ПРИОБРЕТЕНИЕ</w:t>
      </w:r>
      <w:r xmlns:w="http://schemas.openxmlformats.org/wordprocessingml/2006/main"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НАРОЧНО</w:t>
      </w:r>
      <w:r xmlns:w="http://schemas.openxmlformats.org/wordprocessingml/2006/main"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ОБЪЯВЛЕНО</w:t>
      </w:r>
      <w:r xmlns:w="http://schemas.openxmlformats.org/wordprocessingml/2006/main"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РЕЙТИНГ:</w:t>
      </w:r>
      <w:r xmlns:w="http://schemas.openxmlformats.org/wordprocessingml/2006/main" w:rsidRPr="003624DD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AU"/>
        </w:rPr>
        <w:t xml:space="preserve">ВОПРОС:</w:t>
      </w:r>
    </w:p>
    <w:p w14:paraId="0DE1206D" w14:textId="77777777" w:rsidR="00532D6C" w:rsidRPr="00E84C88" w:rsidRDefault="00532D6C" w:rsidP="00532D6C">
      <w:pPr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10A59B4A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C43275F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74A37E8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754FBBA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EDF3051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234D58E3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957BE8D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6360901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20446C7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91C0AD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03D8F669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3571C9E0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695A64E6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4BDDB32E" w14:textId="77777777" w:rsidR="00532D6C" w:rsidRPr="00E84C88" w:rsidRDefault="00532D6C" w:rsidP="00532D6C">
      <w:pPr>
        <w:spacing w:after="120" w:line="240" w:lineRule="auto"/>
        <w:ind w:right="-7"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14:paraId="132FCD9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lang w:val="af-ZA"/>
        </w:rPr>
        <w:br xmlns:w="http://schemas.openxmlformats.org/wordprocessingml/2006/main" w:type="page"/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Дорогой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придумывание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представляя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пожалуйста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мы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подробно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изучать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Сколько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стоит приглашение 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?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на приглашение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несоответствующий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отказа</w:t>
      </w:r>
      <w:r xmlns:w="http://schemas.openxmlformats.org/wordprocessingml/2006/main" w:rsidRPr="00E84C88">
        <w:rPr>
          <w:rFonts w:ascii="GHEA Grapalat" w:eastAsia="Times New Roman" w:hAnsi="GHEA Grapalat" w:cs="Sylfaen"/>
          <w:lang w:val="af-ZA"/>
        </w:rPr>
        <w:t xml:space="preserve">​</w:t>
      </w:r>
    </w:p>
    <w:p w14:paraId="2BEE160F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lang w:val="af-ZA"/>
        </w:rPr>
      </w:pPr>
    </w:p>
    <w:p w14:paraId="67D103E1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lang w:val="af-ZA"/>
        </w:rPr>
      </w:pPr>
    </w:p>
    <w:p w14:paraId="588EC50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СОДЕРЖАНИЕ</w:t>
      </w:r>
    </w:p>
    <w:p w14:paraId="782A564A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6A2BB66C" w14:textId="43B35A19" w:rsidR="00A1458F" w:rsidRPr="00A1458F" w:rsidRDefault="00532D6C" w:rsidP="00A1458F">
      <w:pPr xmlns:w="http://schemas.openxmlformats.org/wordprocessingml/2006/main"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ТУМАНЯН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 xml:space="preserve">ОБЩЕСТВЕННЫЕ КОММУНАЛЬНЫЕ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УСЛУГИ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ЭКОНОМИКА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 xml:space="preserve">ХАК </w:t>
      </w:r>
      <w:proofErr xmlns:w="http://schemas.openxmlformats.org/wordprocessingml/2006/main" w:type="gramEnd"/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-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Я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ПОТРЕБНОСТИ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ДЛЯ: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ДИЗЕЛЬНОЕ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ТОПЛИВО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ПРИОБРЕТЕНИЕ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НАРОЧНО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ОБЪЯВЛЕНО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РЕЙТИНГ: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="00A1458F" w:rsidRPr="00A1458F">
        <w:rPr>
          <w:rFonts w:ascii="Arial" w:eastAsia="Times New Roman" w:hAnsi="Arial" w:cs="Arial"/>
          <w:b/>
          <w:sz w:val="20"/>
          <w:szCs w:val="20"/>
          <w:lang w:val="en-AU"/>
        </w:rPr>
        <w:t xml:space="preserve">ВОПРОС:</w:t>
      </w:r>
    </w:p>
    <w:p w14:paraId="0B3D5B88" w14:textId="1B2EB6E9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ПРИГЛАШЕНИЕ</w:t>
      </w:r>
    </w:p>
    <w:p w14:paraId="4BED339E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65E20B9D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0"/>
          <w:lang w:val="af-ZA"/>
        </w:rPr>
      </w:pPr>
    </w:p>
    <w:p w14:paraId="2BE4705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b/>
          <w:sz w:val="20"/>
          <w:lang w:val="en-US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Times Armenian"/>
          <w:b/>
          <w:sz w:val="20"/>
          <w:lang w:val="af-ZA"/>
        </w:rPr>
        <w:t xml:space="preserve">I.</w:t>
      </w:r>
      <w:proofErr xmlns:w="http://schemas.openxmlformats.org/wordprocessingml/2006/main" w:type="gramEnd"/>
    </w:p>
    <w:p w14:paraId="75B7499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138F33B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предмет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характеристика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77BF07A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Принять участие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права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заказать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быть признанным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предоставлять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7695A99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приглашении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изменять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заказ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14:paraId="669920A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4.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заказ</w:t>
      </w:r>
    </w:p>
    <w:p w14:paraId="1B87D76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5.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455E7D1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6.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Применение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действия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срок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заявках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изменять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взять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заказ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54F2389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8.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щеки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открытие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результаты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краткое содержание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ab xmlns:w="http://schemas.openxmlformats.org/wordprocessingml/2006/main"/>
      </w:r>
    </w:p>
    <w:p w14:paraId="6B72EDF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9.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 контракте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уплотнение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14:paraId="33213F5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10.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положения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1D88594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несуществующий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объявить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12D6D79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12.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процесс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действия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или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принято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подавать апелляцию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право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заказ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14:paraId="571A401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2519394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53B61B0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II 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РЕЙТИНГ: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ВОПРОС:</w:t>
      </w:r>
      <w:r xmlns:w="http://schemas.openxmlformats.org/wordprocessingml/2006/main"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ПРИЛОЖЕНИЕ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ПОДГОТОВИТЬ</w:t>
      </w:r>
      <w:r xmlns:w="http://schemas.openxmlformats.org/wordprocessingml/2006/main" w:rsidRPr="00E84C88">
        <w:rPr>
          <w:rFonts w:ascii="GHEA Grapalat" w:eastAsia="Times New Roman" w:hAnsi="GHEA Grapalat" w:cs="Times Armenian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ИНСТРУКЦИЯ:</w:t>
      </w:r>
    </w:p>
    <w:p w14:paraId="0C36A52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</w:p>
    <w:p w14:paraId="276B381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Общие сведения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положения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14:paraId="5754940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2.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14:paraId="62C025D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1-6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14:paraId="00796E26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D8359A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3126DAD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35065247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4E8F2BC2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658E93A1" w14:textId="77777777" w:rsidR="00532D6C" w:rsidRPr="00E84C88" w:rsidRDefault="00532D6C" w:rsidP="00532D6C">
      <w:pPr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</w:p>
    <w:p w14:paraId="29C285B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1134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br xmlns:w="http://schemas.openxmlformats.org/wordprocessingml/2006/main" w:type="page"/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ab xmlns:w="http://schemas.openxmlformats.org/wordprocessingml/2006/main"/>
      </w:r>
    </w:p>
    <w:p w14:paraId="2691A656" w14:textId="1B61D00F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предоставил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добавление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="00A406BF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LM-THAT-GHAPSDB-25/02</w:t>
      </w:r>
      <w:r xmlns:w="http://schemas.openxmlformats.org/wordprocessingml/2006/main" w:rsidR="00A406BF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держал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заявления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 запросе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процедура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</w:p>
    <w:p w14:paraId="3CA702B1" w14:textId="19959374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быть составленным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шопинг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законодательство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включая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Шоппинг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права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Закон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правительства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2017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году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мая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N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526-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N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решению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Шоппинг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процесс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заказ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Заказ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актов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цель: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сообщество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полезность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экономика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НАОК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—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заказчик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заявил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намерение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имея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информировать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лиц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–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участники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).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условия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покупки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предмет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проведенный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участнику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решать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его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 том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как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помогать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пока готовлю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</w:p>
    <w:p w14:paraId="6E1F04C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люди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независимые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для них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иностранец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физический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человек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организация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гражданство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 обстоятельств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</w:p>
    <w:p w14:paraId="37076D9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Armeni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отношений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применяется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право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экзамен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судах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af-ZA"/>
        </w:rPr>
        <w:t xml:space="preserve"> </w:t>
      </w:r>
    </w:p>
    <w:p w14:paraId="3304C46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секретаря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почты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адрес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margarita.chatinyan@yandex.com</w:t>
      </w:r>
    </w:p>
    <w:p w14:paraId="58EE746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br xmlns:w="http://schemas.openxmlformats.org/wordprocessingml/2006/main" w:type="page"/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sz w:val="24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4"/>
          <w:lang w:val="en-US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4"/>
          <w:lang w:val="af-ZA"/>
        </w:rPr>
        <w:t xml:space="preserve">I:</w:t>
      </w:r>
      <w:proofErr xmlns:w="http://schemas.openxmlformats.org/wordprocessingml/2006/main" w:type="gramEnd"/>
    </w:p>
    <w:p w14:paraId="4EF3C7D1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sz w:val="24"/>
          <w:lang w:val="af-ZA"/>
        </w:rPr>
      </w:pPr>
    </w:p>
    <w:p w14:paraId="79456C32" w14:textId="77777777" w:rsidR="00532D6C" w:rsidRPr="00E84C88" w:rsidRDefault="00532D6C" w:rsidP="00532D6C">
      <w:pPr xmlns:w="http://schemas.openxmlformats.org/wordprocessingml/2006/main">
        <w:numPr>
          <w:ilvl w:val="0"/>
          <w:numId w:val="3"/>
        </w:num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ПОКУПКА: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ПРЕДМЕТ: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n-U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ХАРАКТЕРИСТИКИ</w:t>
      </w:r>
    </w:p>
    <w:p w14:paraId="7754C11B" w14:textId="77777777" w:rsidR="00532D6C" w:rsidRPr="00E84C88" w:rsidRDefault="00532D6C" w:rsidP="00532D6C">
      <w:pPr>
        <w:spacing w:after="0" w:line="240" w:lineRule="auto"/>
        <w:ind w:left="360"/>
        <w:jc w:val="center"/>
        <w:rPr>
          <w:rFonts w:ascii="GHEA Grapalat" w:eastAsia="Times New Roman" w:hAnsi="GHEA Grapalat" w:cs="Sylfaen"/>
          <w:b/>
          <w:sz w:val="20"/>
          <w:szCs w:val="24"/>
          <w:lang w:val="en-US"/>
        </w:rPr>
      </w:pPr>
    </w:p>
    <w:p w14:paraId="09812E42" w14:textId="705ED1EA" w:rsidR="00532D6C" w:rsidRPr="00E84C88" w:rsidRDefault="00532D6C" w:rsidP="00532D6C">
      <w:pPr xmlns:w="http://schemas.openxmlformats.org/wordprocessingml/2006/main">
        <w:keepNext/>
        <w:spacing w:after="0" w:line="240" w:lineRule="auto"/>
        <w:ind w:firstLine="567"/>
        <w:jc w:val="both"/>
        <w:outlineLvl w:val="2"/>
        <w:rPr>
          <w:rFonts w:ascii="GHEA Grapalat" w:eastAsia="Times New Roman" w:hAnsi="GHEA Grapalat" w:cs="Times Armeni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1.1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объект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полезность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семья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НАОК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потребности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Изела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топливо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n-A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достижение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n-AU"/>
        </w:rPr>
        <w:t xml:space="preserve">)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который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сгруппированы вместе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="00A406BF">
        <w:rPr>
          <w:rFonts w:ascii="Arial" w:eastAsia="Times New Roman" w:hAnsi="Arial" w:cs="Arial"/>
          <w:sz w:val="20"/>
          <w:szCs w:val="20"/>
          <w:lang w:val="hy-AM"/>
        </w:rPr>
        <w:t xml:space="preserve">1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доза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AU"/>
        </w:rPr>
        <w:t xml:space="preserve">:</w:t>
      </w:r>
      <w:r xmlns:w="http://schemas.openxmlformats.org/wordprocessingml/2006/main" w:rsidR="00A406BF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</w:p>
    <w:p w14:paraId="3BD860C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tbl>
      <w:tblPr>
        <w:tblW w:w="825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59"/>
        <w:gridCol w:w="5387"/>
      </w:tblGrid>
      <w:tr w:rsidR="00532D6C" w:rsidRPr="00E84C88" w14:paraId="79B12378" w14:textId="77777777" w:rsidTr="00532D6C">
        <w:tc>
          <w:tcPr>
            <w:tcW w:w="1305" w:type="dxa"/>
            <w:vAlign w:val="center"/>
          </w:tcPr>
          <w:p w14:paraId="7705CB7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 xml:space="preserve">Доза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 xml:space="preserve">число</w:t>
            </w:r>
          </w:p>
        </w:tc>
        <w:tc>
          <w:tcPr>
            <w:tcW w:w="1559" w:type="dxa"/>
          </w:tcPr>
          <w:p w14:paraId="345AB8B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 xml:space="preserve">Покупка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hy-AM"/>
              </w:rPr>
              <w:t xml:space="preserve">цена</w:t>
            </w:r>
          </w:p>
        </w:tc>
        <w:tc>
          <w:tcPr>
            <w:tcW w:w="5387" w:type="dxa"/>
            <w:vAlign w:val="center"/>
          </w:tcPr>
          <w:p w14:paraId="176E334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 xml:space="preserve">Доза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af-ZA"/>
              </w:rPr>
              <w:t xml:space="preserve">имя:</w:t>
            </w:r>
          </w:p>
        </w:tc>
      </w:tr>
      <w:tr w:rsidR="00E84C88" w:rsidRPr="00E84C88" w14:paraId="500D9F03" w14:textId="77777777" w:rsidTr="00E84C88">
        <w:trPr>
          <w:trHeight w:val="508"/>
        </w:trPr>
        <w:tc>
          <w:tcPr>
            <w:tcW w:w="1305" w:type="dxa"/>
            <w:shd w:val="clear" w:color="auto" w:fill="FFFFFF" w:themeFill="background1"/>
            <w:vAlign w:val="center"/>
          </w:tcPr>
          <w:p w14:paraId="1BAAB126" w14:textId="77777777" w:rsidR="00532D6C" w:rsidRPr="00E84C88" w:rsidRDefault="00532D6C" w:rsidP="00E84C88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color w:val="000000" w:themeColor="text1"/>
                <w:sz w:val="16"/>
                <w:szCs w:val="20"/>
                <w:lang w:val="af-ZA"/>
              </w:rPr>
              <w:t xml:space="preserve">1: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E5AD0B3" w14:textId="378F762E" w:rsidR="00532D6C" w:rsidRPr="00E84C88" w:rsidRDefault="00E84C88" w:rsidP="00DD30C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="00DD30C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45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0000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7D055152" w14:textId="77777777" w:rsidR="00532D6C" w:rsidRPr="00E84C88" w:rsidRDefault="00532D6C" w:rsidP="00E84C88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vertAlign w:val="subscript"/>
                <w:lang w:val="af-ZA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 xml:space="preserve">Дизель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 xml:space="preserve">топливо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af-ZA"/>
              </w:rPr>
              <w:t xml:space="preserve">это было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hy-AM"/>
              </w:rPr>
              <w:t xml:space="preserve">лето</w:t>
            </w:r>
          </w:p>
        </w:tc>
      </w:tr>
    </w:tbl>
    <w:p w14:paraId="359A2968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</w:p>
    <w:p w14:paraId="7633432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Продукт: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технический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такие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характеристики,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спецификация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техническая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данные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эквивалент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описание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составить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неотделимый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которого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проект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в Приложении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N 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 приглашению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.</w:t>
      </w:r>
    </w:p>
    <w:p w14:paraId="27A4679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14:paraId="69260043" w14:textId="77777777" w:rsidR="00950D0E" w:rsidRPr="00E84C88" w:rsidRDefault="00950D0E" w:rsidP="00950D0E">
      <w:pPr xmlns:w="http://schemas.openxmlformats.org/wordprocessingml/2006/main">
        <w:jc w:val="center"/>
        <w:rPr>
          <w:rFonts w:ascii="GHEA Grapalat" w:hAnsi="GHEA Grapalat"/>
          <w:b/>
          <w:sz w:val="20"/>
          <w:lang w:val="es-ES"/>
        </w:rPr>
      </w:pP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2. </w:t>
      </w:r>
      <w:r xmlns:w="http://schemas.openxmlformats.org/wordprocessingml/2006/main" w:rsidRPr="00E84C88">
        <w:rPr>
          <w:rFonts w:ascii="Arial" w:hAnsi="Arial" w:cs="Arial"/>
          <w:b/>
          <w:sz w:val="20"/>
        </w:rPr>
        <w:t xml:space="preserve">УЧАСТНИК</w:t>
      </w: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b/>
          <w:sz w:val="20"/>
        </w:rPr>
        <w:t xml:space="preserve">УЧАСТИЕ</w:t>
      </w: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b/>
          <w:sz w:val="20"/>
        </w:rPr>
        <w:t xml:space="preserve">ВЕРНО</w:t>
      </w: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КВАЛИФИКАЦИОННЫЕ </w:t>
      </w:r>
      <w:r xmlns:w="http://schemas.openxmlformats.org/wordprocessingml/2006/main" w:rsidRPr="00E84C88">
        <w:rPr>
          <w:rFonts w:ascii="Arial" w:hAnsi="Arial" w:cs="Arial"/>
          <w:b/>
          <w:sz w:val="20"/>
        </w:rPr>
        <w:t xml:space="preserve">ТРЕБОВАНИЯ</w:t>
      </w: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hAnsi="Arial" w:cs="Arial"/>
          <w:b/>
          <w:sz w:val="20"/>
        </w:rPr>
        <w:t xml:space="preserve">СТАНДАРТЫ</w:t>
      </w: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  </w:t>
      </w:r>
      <w:r xmlns:w="http://schemas.openxmlformats.org/wordprocessingml/2006/main" w:rsidRPr="00E84C88">
        <w:rPr>
          <w:rFonts w:ascii="Arial" w:hAnsi="Arial" w:cs="Arial"/>
          <w:b/>
          <w:sz w:val="20"/>
          <w:lang w:val="es-ES"/>
        </w:rPr>
        <w:t xml:space="preserve">И: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b/>
          <w:sz w:val="20"/>
        </w:rPr>
        <w:t xml:space="preserve">ИХ</w:t>
      </w: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b/>
          <w:sz w:val="20"/>
          <w:lang w:val="es-ES"/>
        </w:rPr>
        <w:t xml:space="preserve">С </w:t>
      </w:r>
      <w:r xmlns:w="http://schemas.openxmlformats.org/wordprocessingml/2006/main" w:rsidRPr="00E84C88">
        <w:rPr>
          <w:rFonts w:ascii="Arial" w:hAnsi="Arial" w:cs="Arial"/>
          <w:b/>
          <w:sz w:val="20"/>
        </w:rPr>
        <w:t xml:space="preserve">НАХАТМАН</w:t>
      </w: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b/>
          <w:sz w:val="20"/>
        </w:rPr>
        <w:t xml:space="preserve">Там </w:t>
      </w:r>
      <w:r xmlns:w="http://schemas.openxmlformats.org/wordprocessingml/2006/main" w:rsidRPr="00E84C88">
        <w:rPr>
          <w:rFonts w:ascii="Arial" w:hAnsi="Arial" w:cs="Arial"/>
          <w:b/>
          <w:sz w:val="20"/>
        </w:rPr>
        <w:t xml:space="preserve">был </w:t>
      </w:r>
      <w:r xmlns:w="http://schemas.openxmlformats.org/wordprocessingml/2006/main" w:rsidRPr="00E84C88">
        <w:rPr>
          <w:rFonts w:ascii="Arial" w:hAnsi="Arial" w:cs="Arial"/>
          <w:b/>
          <w:sz w:val="20"/>
          <w:lang w:val="es-ES"/>
        </w:rPr>
        <w:t xml:space="preserve">Г</w:t>
      </w:r>
      <w:r xmlns:w="http://schemas.openxmlformats.org/wordprocessingml/2006/main" w:rsidRPr="00E84C88">
        <w:rPr>
          <w:rFonts w:ascii="GHEA Grapalat" w:hAnsi="GHEA Grapalat"/>
          <w:b/>
          <w:sz w:val="20"/>
          <w:lang w:val="es-ES"/>
        </w:rPr>
        <w:t xml:space="preserve"> </w:t>
      </w:r>
    </w:p>
    <w:p w14:paraId="71E4FB54" w14:textId="77777777" w:rsidR="00950D0E" w:rsidRPr="00E84C88" w:rsidRDefault="00950D0E" w:rsidP="00950D0E">
      <w:pPr xmlns:w="http://schemas.openxmlformats.org/wordprocessingml/2006/main"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xmlns:w="http://schemas.openxmlformats.org/wordprocessingml/2006/main" w:rsidRPr="00E84C88">
        <w:rPr>
          <w:rFonts w:ascii="GHEA Grapalat" w:hAnsi="GHEA Grapalat" w:cs="Arial Armenian"/>
          <w:sz w:val="20"/>
          <w:lang w:val="es-ES"/>
        </w:rPr>
        <w:t xml:space="preserve">2.1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Здесь</w:t>
      </w:r>
      <w:r xmlns:w="http://schemas.openxmlformats.org/wordprocessingml/2006/main" w:rsidRPr="00E84C88">
        <w:rPr>
          <w:rFonts w:ascii="GHEA Grapalat" w:hAnsi="GHEA Grapalat" w:cs="Arial Armenian"/>
          <w:sz w:val="20"/>
          <w:lang w:val="es-ES"/>
        </w:rPr>
        <w:t xml:space="preserve"> 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к процедуре</w:t>
      </w:r>
      <w:r xmlns:w="http://schemas.openxmlformats.org/wordprocessingml/2006/main" w:rsidRPr="00E84C88">
        <w:rPr>
          <w:rFonts w:ascii="GHEA Grapalat" w:hAnsi="GHEA Grapalat" w:cs="Arial Armenia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участвовать</w:t>
      </w:r>
      <w:r xmlns:w="http://schemas.openxmlformats.org/wordprocessingml/2006/main" w:rsidRPr="00E84C88">
        <w:rPr>
          <w:rFonts w:ascii="GHEA Grapalat" w:hAnsi="GHEA Grapalat" w:cs="Arial Armenia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верно</w:t>
      </w:r>
      <w:r xmlns:w="http://schemas.openxmlformats.org/wordprocessingml/2006/main" w:rsidRPr="00E84C88">
        <w:rPr>
          <w:rFonts w:ascii="GHEA Grapalat" w:hAnsi="GHEA Grapalat" w:cs="Arial Armenia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у них нет</w:t>
      </w:r>
      <w:r xmlns:w="http://schemas.openxmlformats.org/wordprocessingml/2006/main" w:rsidRPr="00E84C88">
        <w:rPr>
          <w:rFonts w:ascii="GHEA Grapalat" w:hAnsi="GHEA Grapalat" w:cs="Arial Armenia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лица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.</w:t>
      </w:r>
    </w:p>
    <w:p w14:paraId="788AC26B" w14:textId="77777777" w:rsidR="00950D0E" w:rsidRPr="00E84C88" w:rsidRDefault="00950D0E" w:rsidP="00950D0E">
      <w:pPr xmlns:w="http://schemas.openxmlformats.org/wordprocessingml/2006/main"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1)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какие?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приложение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представить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дня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 состоянию на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судебный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чтобы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признанный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являются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банкрот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.</w:t>
      </w:r>
    </w:p>
    <w:p w14:paraId="7E517B47" w14:textId="77777777" w:rsidR="00950D0E" w:rsidRPr="00E84C88" w:rsidRDefault="00950D0E" w:rsidP="00950D0E">
      <w:pPr xmlns:w="http://schemas.openxmlformats.org/wordprocessingml/2006/main"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3)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какие?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кому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исполнительный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тела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представитель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приложение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представить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день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предшествующий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пять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годы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течение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осужден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является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был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терроризма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финансирование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ребенок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операция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торговля людьми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включая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преступление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преступник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сотрудничество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создать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 этому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участвовать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давать взятку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получить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взятку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дать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взяточничества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посредничество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и: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 закону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запланировано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экономический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активность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против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направленный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преступления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для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кроме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это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случаи,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когда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убеждение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 закону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определенный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чтобы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удаленный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оплачено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есть</w:t>
      </w:r>
    </w:p>
    <w:p w14:paraId="16F34F1A" w14:textId="77777777" w:rsidR="00950D0E" w:rsidRPr="00E84C88" w:rsidRDefault="00950D0E" w:rsidP="00950D0E">
      <w:pPr xmlns:w="http://schemas.openxmlformats.org/wordprocessingml/2006/main"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4)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кому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касательно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шопинг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поле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антиконкурентный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согласия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доминирующий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позиция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злоупотреблений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беспринципный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соревнование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для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ответственность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определение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административный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акт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приложение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быть представленным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день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предшествующий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три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года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течение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стал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непривлекательно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да?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подал апелляцию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быть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случай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быть оставленным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без изменений </w:t>
      </w:r>
      <w:r xmlns:w="http://schemas.openxmlformats.org/wordprocessingml/2006/main" w:rsidRPr="00E84C88">
        <w:rPr>
          <w:rFonts w:ascii="Cambria Math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какие?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приложение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представить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дня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 состоянию на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включено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являются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Евразийский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экономический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профсоюз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член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страны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шопинг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законодательство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соответствии с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опубликовано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шопинг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 процессу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участвовать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верно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без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участники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списке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.</w:t>
      </w:r>
    </w:p>
    <w:p w14:paraId="0F2E591D" w14:textId="77777777" w:rsidR="00950D0E" w:rsidRPr="00E84C88" w:rsidRDefault="00950D0E" w:rsidP="00950D0E">
      <w:pPr xmlns:w="http://schemas.openxmlformats.org/wordprocessingml/2006/main"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6)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какие?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приложение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представить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дня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 состоянию на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включено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являются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шопинг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 процессу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участвовать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верно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без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участники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списке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.</w:t>
      </w:r>
    </w:p>
    <w:p w14:paraId="001D57A6" w14:textId="77777777" w:rsidR="00950D0E" w:rsidRPr="00E84C88" w:rsidRDefault="00950D0E" w:rsidP="00950D0E">
      <w:pPr xmlns:w="http://schemas.openxmlformats.org/wordprocessingml/2006/main">
        <w:ind w:firstLine="567"/>
        <w:jc w:val="both"/>
        <w:rPr>
          <w:rFonts w:ascii="GHEA Grapalat" w:hAnsi="GHEA Grapalat" w:cs="Sylfaen"/>
          <w:sz w:val="20"/>
          <w:lang w:val="es-ES"/>
        </w:rPr>
      </w:pP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И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в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котором,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если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участник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настоящим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Пункт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5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и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6-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с подразделами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запланировано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в списках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быть включенным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приложение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представить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с даты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тогда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его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данный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приложение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при условии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нет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отказа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​</w:t>
      </w:r>
    </w:p>
    <w:p w14:paraId="00B831EE" w14:textId="77777777" w:rsidR="00950D0E" w:rsidRPr="00E84C88" w:rsidRDefault="00950D0E" w:rsidP="00950D0E">
      <w:pPr xmlns:w="http://schemas.openxmlformats.org/wordprocessingml/2006/main">
        <w:shd w:val="clear" w:color="auto" w:fill="FFFFFF"/>
        <w:ind w:firstLine="375"/>
        <w:jc w:val="both"/>
        <w:rPr>
          <w:rFonts w:ascii="GHEA Grapalat" w:hAnsi="GHEA Grapalat" w:cs="Arial"/>
          <w:sz w:val="20"/>
          <w:lang w:val="es-ES"/>
        </w:rPr>
      </w:pP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Участник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включено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шопинг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к процессу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участвовать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верно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без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участники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в списке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далее: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также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список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),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если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:</w:t>
      </w:r>
    </w:p>
    <w:p w14:paraId="35603AE6" w14:textId="77777777" w:rsidR="00950D0E" w:rsidRPr="00E84C88" w:rsidRDefault="00950D0E" w:rsidP="00950D0E">
      <w:pPr xmlns:w="http://schemas.openxmlformats.org/wordprocessingml/2006/main">
        <w:pStyle w:val="aff3"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 w:eastAsia="en-US"/>
        </w:rPr>
      </w:pP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нарушать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по контракту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запланировано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или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покупки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процесс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в кадре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предпринятый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обязательство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,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которое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привести к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клиента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к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контракта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односторонний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к решению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или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покупки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к процессу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данный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участвовать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дальше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участие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прекращение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и: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участник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по приглашению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и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или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по договору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определенный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в срок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нет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платить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заявление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договор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и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или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квалифицированный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обеспечение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количество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​</w:t>
      </w:r>
    </w:p>
    <w:p w14:paraId="47C05DB0" w14:textId="77777777" w:rsidR="00950D0E" w:rsidRPr="00E84C88" w:rsidRDefault="00950D0E" w:rsidP="00950D0E">
      <w:pPr xmlns:w="http://schemas.openxmlformats.org/wordprocessingml/2006/main">
        <w:pStyle w:val="aff3"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/>
        </w:rPr>
      </w:pP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как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выбрано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участник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сдаться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или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быть лишенным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договор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запечатывать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 w:eastAsia="en-US"/>
        </w:rPr>
        <w:t xml:space="preserve">из </w:t>
      </w:r>
      <w:r xmlns:w="http://schemas.openxmlformats.org/wordprocessingml/2006/main" w:rsidRPr="00E84C88">
        <w:rPr>
          <w:rFonts w:ascii="Arial" w:hAnsi="Arial" w:cs="Arial"/>
          <w:sz w:val="20"/>
          <w:lang w:val="es-ES" w:eastAsia="en-US"/>
        </w:rPr>
        <w:t xml:space="preserve">закона</w:t>
      </w:r>
    </w:p>
    <w:p w14:paraId="39D6F6B7" w14:textId="77777777" w:rsidR="00950D0E" w:rsidRPr="00E84C88" w:rsidRDefault="00950D0E" w:rsidP="00950D0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14:paraId="06C392CA" w14:textId="77777777" w:rsidR="00950D0E" w:rsidRPr="00E84C88" w:rsidRDefault="00950D0E" w:rsidP="00950D0E">
      <w:pPr xmlns:w="http://schemas.openxmlformats.org/wordprocessingml/2006/main">
        <w:ind w:firstLine="567"/>
        <w:jc w:val="both"/>
        <w:rPr>
          <w:rFonts w:ascii="GHEA Grapalat" w:hAnsi="GHEA Grapalat" w:cs="Sylfaen"/>
          <w:sz w:val="20"/>
          <w:lang w:val="es-ES"/>
        </w:rPr>
      </w:pP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2.2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Участие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права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оценка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для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участник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по заявке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нуждаться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представить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ее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к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утверждено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настоящим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2-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е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приглашение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часть 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2. 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1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с точкой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запланировано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в письменной форме</w:t>
      </w:r>
      <w:r xmlns:w="http://schemas.openxmlformats.org/wordprocessingml/2006/main" w:rsidRPr="00E84C88">
        <w:rPr>
          <w:rFonts w:ascii="GHEA Grapalat" w:hAnsi="GHEA Grapalat" w:cs="Arial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es-ES"/>
        </w:rPr>
        <w:t xml:space="preserve">заявление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: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Кроме того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настоящим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с точкой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запланировано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из объявления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участие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права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оценка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для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от участника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что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кажется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выбрано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от участника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другой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документы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или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оправдания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они не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может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быть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востребованным</w:t>
      </w:r>
      <w:r xmlns:w="http://schemas.openxmlformats.org/wordprocessingml/2006/main" w:rsidRPr="00E84C88">
        <w:rPr>
          <w:rFonts w:ascii="GHEA Grapalat" w:hAnsi="GHEA Grapalat" w:cs="Tahoma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Принять участие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заявление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подлинность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оценщик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комиссионная 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далее 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: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комиссия 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оценка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настоящим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по приглашению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определенный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с условиями </w:t>
      </w:r>
      <w:r xmlns:w="http://schemas.openxmlformats.org/wordprocessingml/2006/main" w:rsidRPr="00E84C88">
        <w:rPr>
          <w:rFonts w:ascii="GHEA Grapalat" w:hAnsi="GHEA Grapalat" w:cs="Tahoma"/>
          <w:sz w:val="20"/>
          <w:lang w:val="es-ES"/>
        </w:rPr>
        <w:t xml:space="preserve">.</w:t>
      </w:r>
    </w:p>
    <w:p w14:paraId="17E30DBA" w14:textId="77777777" w:rsidR="00950D0E" w:rsidRPr="00E84C88" w:rsidRDefault="00950D0E" w:rsidP="00950D0E">
      <w:pPr xmlns:w="http://schemas.openxmlformats.org/wordprocessingml/2006/main"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hAnsi="GHEA Grapalat" w:cs="Tahoma"/>
          <w:sz w:val="20"/>
          <w:szCs w:val="20"/>
          <w:lang w:val="es-ES"/>
        </w:rPr>
        <w:t xml:space="preserve">2.3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Запрещено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является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настоящим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 точкой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определенный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взаимосвязаны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люди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то же самое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по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человеку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ам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).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учредил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более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чем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пятьдесят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процент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то же время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принадлежащий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лицу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ам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).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иметь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долю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организации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одновременный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участие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настоящим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 процедуре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в то же время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доза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),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за исключением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государства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сообщества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учредил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организации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или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совместно</w:t>
      </w:r>
      <w:r xmlns:w="http://schemas.openxmlformats.org/wordprocessingml/2006/main" w:rsidRPr="00E84C88">
        <w:rPr>
          <w:rFonts w:ascii="GHEA Grapalat" w:hAnsi="GHEA Grapalat" w:cs="Times Armenia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активность</w:t>
      </w:r>
      <w:r xmlns:w="http://schemas.openxmlformats.org/wordprocessingml/2006/main" w:rsidRPr="00E84C88">
        <w:rPr>
          <w:rFonts w:ascii="GHEA Grapalat" w:hAnsi="GHEA Grapalat" w:cs="Times Armenia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чтобы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hAnsi="GHEA Grapalat" w:cs="Times Armenian"/>
          <w:sz w:val="20"/>
          <w:lang w:val="af-ZA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консорциум </w:t>
      </w:r>
      <w:r xmlns:w="http://schemas.openxmlformats.org/wordprocessingml/2006/main" w:rsidRPr="00E84C88">
        <w:rPr>
          <w:rFonts w:ascii="GHEA Grapalat" w:hAnsi="GHEA Grapalat" w:cs="Times Armenian"/>
          <w:sz w:val="20"/>
          <w:lang w:val="af-ZA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закупки</w:t>
      </w:r>
      <w:r xmlns:w="http://schemas.openxmlformats.org/wordprocessingml/2006/main" w:rsidRPr="00E84C88">
        <w:rPr>
          <w:rFonts w:ascii="GHEA Grapalat" w:hAnsi="GHEA Grapalat" w:cs="Times Armenia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к процессу</w:t>
      </w:r>
      <w:r xmlns:w="http://schemas.openxmlformats.org/wordprocessingml/2006/main" w:rsidRPr="00E84C88">
        <w:rPr>
          <w:rFonts w:ascii="GHEA Grapalat" w:hAnsi="GHEA Grapalat" w:cs="Sylfaen"/>
          <w:sz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участие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случаев 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0"/>
          <w:lang w:val="es-ES"/>
        </w:rPr>
        <w:t xml:space="preserve">.</w:t>
      </w:r>
    </w:p>
    <w:p w14:paraId="7C9250D7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119-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й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приказ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</w:rPr>
        <w:t xml:space="preserve">точка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значение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:</w:t>
      </w:r>
    </w:p>
    <w:p w14:paraId="143431C2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1)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люди</w:t>
      </w:r>
      <w:r xmlns:w="http://schemas.openxmlformats.org/wordprocessingml/2006/main"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обдуманный</w:t>
      </w:r>
      <w:r xmlns:w="http://schemas.openxmlformats.org/wordprocessingml/2006/main"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коррелирует </w:t>
      </w:r>
      <w:r xmlns:w="http://schemas.openxmlformats.org/wordprocessingml/2006/main" w:rsidRPr="00E84C88">
        <w:rPr>
          <w:rFonts w:ascii="GHEA Grapalat" w:hAnsi="GHEA Grapalat" w:cs="GHEA Grapalat"/>
          <w:sz w:val="20"/>
          <w:szCs w:val="20"/>
          <w:lang w:val="hy-AM"/>
        </w:rPr>
        <w:t xml:space="preserve">, если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они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 то же время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семья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член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есть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вождение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экономика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или: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вместе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предприимчивый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деятельность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или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: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действовать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согласовано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на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основе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экономический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интересы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</w:t>
      </w:r>
    </w:p>
    <w:p w14:paraId="31659773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2)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люди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обдуманный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коррелирует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если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они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действовать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согласовано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экономический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интересы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его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семья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член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является</w:t>
      </w:r>
    </w:p>
    <w:p w14:paraId="216FE48E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акций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десять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от процентов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более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участник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</w:t>
      </w:r>
    </w:p>
    <w:p w14:paraId="5C9FE3E4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Армении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Республика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 законодательству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не запрещено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форма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решения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предопределить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возможность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имея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</w:p>
    <w:p w14:paraId="7CF68687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совет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председатель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правления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президента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депутат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совета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член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исполнительный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директор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его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заместитель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исполнительный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тела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функции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исполнитель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коллегиальный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тела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председатель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член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</w:t>
      </w:r>
    </w:p>
    <w:p w14:paraId="1893EE0B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такой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сотрудник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который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работает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исполнительный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директора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немедленный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под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юридический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тела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решения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учреждение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запрос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существенный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эффект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имеет</w:t>
      </w:r>
    </w:p>
    <w:p w14:paraId="7E1FDF5A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3)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статус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без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участники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обдуманный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подключен,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если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:</w:t>
      </w:r>
    </w:p>
    <w:p w14:paraId="27C88B37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голосовать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 праву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во владении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другой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-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голос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верно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дающий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акций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акции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доли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-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акции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.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более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процент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ее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участие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силой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люди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между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запечатанный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 контракту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соответствующий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возможность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имеет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предопределить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 другому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решения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</w:t>
      </w:r>
    </w:p>
    <w:p w14:paraId="539178D9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из них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одного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голоса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верно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дающий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акций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десять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от процентов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более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одержимый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 закону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не запрещено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форма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его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решения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предопределить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возможность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имея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участник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акционеры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участники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акционеры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их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семья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члены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физический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г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правильно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иметь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напрямую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косвенный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манера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обладать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чем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 том числе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продажи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фидуциарные услуги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управление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совместное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контракты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инструкции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транзакций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на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другой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-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голос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верно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дающий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акций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десять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от процентов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более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иметь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Армении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Республика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 законодательству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не запрещено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форма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решения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предопределить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возможность</w:t>
      </w:r>
    </w:p>
    <w:p w14:paraId="0ED5FBB2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из них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одного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тела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нравиться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обязанности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исполнитель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люди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как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их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семья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членов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 то же время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управление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тела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член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нравиться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обязанности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исполнитель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человек</w:t>
      </w:r>
    </w:p>
    <w:p w14:paraId="42258D7E" w14:textId="77777777" w:rsidR="00950D0E" w:rsidRPr="00E84C88" w:rsidRDefault="00950D0E" w:rsidP="00950D0E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они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действовать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 действии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согласовано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экономический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интересы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.</w:t>
      </w:r>
    </w:p>
    <w:p w14:paraId="35B1EC99" w14:textId="77777777" w:rsidR="00950D0E" w:rsidRPr="00E84C88" w:rsidRDefault="00950D0E" w:rsidP="00950D0E">
      <w:pPr xmlns:w="http://schemas.openxmlformats.org/wordprocessingml/2006/main"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точка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 смысле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семья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член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обдуманный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отец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мать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муж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муж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родители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бабушка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дедушка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сестра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брат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дети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сестра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брат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муж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дети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​</w:t>
      </w:r>
    </w:p>
    <w:p w14:paraId="05CE6A8C" w14:textId="77777777" w:rsidR="00950D0E" w:rsidRPr="00E84C88" w:rsidRDefault="00950D0E" w:rsidP="00950D0E">
      <w:pPr xmlns:w="http://schemas.openxmlformats.org/wordprocessingml/2006/main">
        <w:ind w:firstLine="567"/>
        <w:jc w:val="both"/>
        <w:rPr>
          <w:rFonts w:ascii="GHEA Grapalat" w:hAnsi="GHEA Grapalat" w:cs="Arial"/>
          <w:sz w:val="20"/>
          <w:lang w:val="hy-AM"/>
        </w:rPr>
      </w:pPr>
      <w:r xmlns:w="http://schemas.openxmlformats.org/wordprocessingml/2006/main" w:rsidRPr="00E84C88">
        <w:rPr>
          <w:rFonts w:ascii="GHEA Grapalat" w:hAnsi="GHEA Grapalat" w:cs="Arial Armenian"/>
          <w:sz w:val="20"/>
          <w:lang w:val="hy-AM"/>
        </w:rPr>
        <w:t xml:space="preserve">2.4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быть признанным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в случае 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статья 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35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Закона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по статье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обеспечивает: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ее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15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процентов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Размер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предоставлять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представлено,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процедуры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в кадре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как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чиновник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представитель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поставщик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продукты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продюсер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организация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открыть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 состоянию на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имеет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международный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авторитетный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организаций 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(Fitch, Moody's, </w:t>
      </w:r>
      <w:hyperlink xmlns:w="http://schemas.openxmlformats.org/wordprocessingml/2006/main" xmlns:r="http://schemas.openxmlformats.org/officeDocument/2006/relationships" r:id="rId8" w:tgtFrame="_blank" w:history="1">
        <w:r xmlns:w="http://schemas.openxmlformats.org/wordprocessingml/2006/main" w:rsidRPr="00E84C88">
          <w:rPr>
            <w:rFonts w:ascii="GHEA Grapalat" w:hAnsi="GHEA Grapalat"/>
            <w:sz w:val="20"/>
            <w:szCs w:val="20"/>
            <w:lang w:val="hy-AM"/>
          </w:rPr>
          <w:t xml:space="preserve">Standard &amp; Poor's</w:t>
        </w:r>
      </w:hyperlink>
      <w:r xmlns:w="http://schemas.openxmlformats.org/wordprocessingml/2006/main" w:rsidRPr="00E84C88">
        <w:rPr>
          <w:rFonts w:ascii="GHEA Grapalat" w:hAnsi="GHEA Grapalat" w:cs="Courier New"/>
          <w:sz w:val="20"/>
          <w:szCs w:val="20"/>
          <w:lang w:val="hy-AM"/>
        </w:rPr>
        <w:t xml:space="preserve"> 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предоставленный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кредитоспособность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рейтинг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 меньшей мере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Армении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Республика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предоставленный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суверен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рейтинг</w:t>
      </w:r>
      <w:r xmlns:w="http://schemas.openxmlformats.org/wordprocessingml/2006/main" w:rsidRPr="00E84C88">
        <w:rPr>
          <w:rFonts w:ascii="GHEA Grapalat" w:hAnsi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0"/>
          <w:lang w:val="hy-AM"/>
        </w:rPr>
        <w:t xml:space="preserve">по размеру</w:t>
      </w:r>
      <w:r xmlns:w="http://schemas.openxmlformats.org/wordprocessingml/2006/main" w:rsidRPr="00E84C88" w:rsidDel="00EA4B24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:</w:t>
      </w:r>
    </w:p>
    <w:p w14:paraId="5ADA42D7" w14:textId="77777777" w:rsidR="00950D0E" w:rsidRPr="00E84C88" w:rsidRDefault="00950D0E" w:rsidP="00950D0E">
      <w:pPr xmlns:w="http://schemas.openxmlformats.org/wordprocessingml/2006/main"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af-ZA" w:eastAsia="en-US"/>
        </w:rPr>
      </w:pP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2.5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Здесь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процедуры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в кадре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быть запечатанным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контракт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может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af-ZA" w:eastAsia="en-US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реализован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агентство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договор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запечатывать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val="hy-AM" w:eastAsia="en-US"/>
        </w:rPr>
        <w:t xml:space="preserve">через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Агентство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контракта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сторона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нет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может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быть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настоящим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к процедуре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(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в то же время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</w:rPr>
        <w:t xml:space="preserve">часть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)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принять участие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цель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приложение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представлено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szCs w:val="24"/>
          <w:lang w:eastAsia="en-US"/>
        </w:rPr>
        <w:t xml:space="preserve">участник</w:t>
      </w:r>
      <w:r xmlns:w="http://schemas.openxmlformats.org/wordprocessingml/2006/main" w:rsidRPr="00E84C88">
        <w:rPr>
          <w:rFonts w:ascii="GHEA Grapalat" w:hAnsi="GHEA Grapalat" w:cs="Sylfaen"/>
          <w:sz w:val="20"/>
          <w:szCs w:val="24"/>
          <w:lang w:val="af-ZA" w:eastAsia="en-US"/>
        </w:rPr>
        <w:t xml:space="preserve">​</w:t>
      </w:r>
    </w:p>
    <w:p w14:paraId="024324FA" w14:textId="77777777" w:rsidR="00950D0E" w:rsidRPr="00E84C88" w:rsidRDefault="00950D0E" w:rsidP="00950D0E">
      <w:pPr xmlns:w="http://schemas.openxmlformats.org/wordprocessingml/2006/main">
        <w:pStyle w:val="23"/>
        <w:spacing w:line="240" w:lineRule="auto"/>
        <w:rPr>
          <w:rFonts w:ascii="GHEA Grapalat" w:hAnsi="GHEA Grapalat" w:cs="Sylfaen"/>
          <w:szCs w:val="24"/>
        </w:rPr>
      </w:pPr>
      <w:r xmlns:w="http://schemas.openxmlformats.org/wordprocessingml/2006/main" w:rsidRPr="00E84C88">
        <w:rPr>
          <w:rFonts w:ascii="GHEA Grapalat" w:hAnsi="GHEA Grapalat" w:cs="Sylfaen"/>
          <w:szCs w:val="24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2 </w:t>
      </w:r>
      <w:r xmlns:w="http://schemas.openxmlformats.org/wordprocessingml/2006/main" w:rsidRPr="00E84C88">
        <w:rPr>
          <w:rFonts w:ascii="GHEA Grapalat" w:hAnsi="GHEA Grapalat" w:cs="Sylfaen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6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участников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может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являются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настоящим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 процедуре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участвовать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вместе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активность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в порядке 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(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консорциум 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)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.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Похожий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в случае 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:</w:t>
      </w:r>
    </w:p>
    <w:p w14:paraId="64EE2964" w14:textId="77777777" w:rsidR="00950D0E" w:rsidRPr="00E84C88" w:rsidRDefault="00950D0E" w:rsidP="00950D0E">
      <w:pPr xmlns:w="http://schemas.openxmlformats.org/wordprocessingml/2006/main">
        <w:pStyle w:val="23"/>
        <w:spacing w:line="240" w:lineRule="auto"/>
        <w:rPr>
          <w:rFonts w:ascii="GHEA Grapalat" w:hAnsi="GHEA Grapalat" w:cs="Sylfaen"/>
          <w:szCs w:val="24"/>
        </w:rPr>
      </w:pP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1)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совместно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активность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контракта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с боков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любой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один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нет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может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одинаковый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 процедуре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GHEA Grapalat" w:hAnsi="GHEA Grapalat" w:cs="Sylfaen"/>
        </w:rPr>
        <w:t xml:space="preserve">( </w:t>
      </w:r>
      <w:r xmlns:w="http://schemas.openxmlformats.org/wordprocessingml/2006/main" w:rsidRPr="00E84C88">
        <w:rPr>
          <w:rFonts w:ascii="Arial" w:hAnsi="Arial" w:cs="Arial"/>
          <w:lang w:val="en-US"/>
        </w:rPr>
        <w:t xml:space="preserve">в то же время</w:t>
      </w:r>
      <w:r xmlns:w="http://schemas.openxmlformats.org/wordprocessingml/2006/main" w:rsidRPr="00E84C88">
        <w:rPr>
          <w:rFonts w:ascii="GHEA Grapalat" w:hAnsi="GHEA Grapalat" w:cs="Sylfaen"/>
        </w:rPr>
        <w:t xml:space="preserve"> </w:t>
      </w:r>
      <w:r xmlns:w="http://schemas.openxmlformats.org/wordprocessingml/2006/main" w:rsidRPr="00E84C88">
        <w:rPr>
          <w:rFonts w:ascii="Arial" w:hAnsi="Arial" w:cs="Arial"/>
          <w:lang w:val="en-US"/>
        </w:rPr>
        <w:t xml:space="preserve">часть </w:t>
      </w:r>
      <w:r xmlns:w="http://schemas.openxmlformats.org/wordprocessingml/2006/main" w:rsidRPr="00E84C88">
        <w:rPr>
          <w:rFonts w:ascii="GHEA Grapalat" w:hAnsi="GHEA Grapalat" w:cs="Sylfaen"/>
        </w:rPr>
        <w:t xml:space="preserve">)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отправить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отдельно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Применение 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: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присутствует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абзац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требовать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несоблюдение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в 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случае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заявок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открытие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на сессии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отклоненный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являются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как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вместе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активность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по порядку 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,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так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электронная почта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отдельно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представлен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приложения 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.</w:t>
      </w:r>
    </w:p>
    <w:p w14:paraId="1FB6BF5E" w14:textId="77777777" w:rsidR="00950D0E" w:rsidRPr="00E84C88" w:rsidRDefault="00950D0E" w:rsidP="00950D0E">
      <w:pPr xmlns:w="http://schemas.openxmlformats.org/wordprocessingml/2006/main"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2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) </w:t>
      </w:r>
      <w:r xmlns:w="http://schemas.openxmlformats.org/wordprocessingml/2006/main" w:rsidRPr="00E84C88">
        <w:rPr>
          <w:rFonts w:ascii="Arial" w:hAnsi="Arial" w:cs="Arial"/>
          <w:szCs w:val="24"/>
        </w:rPr>
        <w:t xml:space="preserve">Участники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утомительный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являются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вместе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и: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совместно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ответственность</w:t>
      </w:r>
      <w:r xmlns:w="http://schemas.openxmlformats.org/wordprocessingml/2006/main" w:rsidRPr="00E84C88">
        <w:rPr>
          <w:rFonts w:ascii="GHEA Grapalat" w:hAnsi="GHEA Grapalat" w:cs="Sylfaen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</w:rPr>
        <w:t xml:space="preserve">И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</w:rPr>
        <w:t xml:space="preserve">в 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котором</w:t>
      </w:r>
      <w:r xmlns:w="http://schemas.openxmlformats.org/wordprocessingml/2006/main" w:rsidRPr="00E84C88">
        <w:rPr>
          <w:rFonts w:ascii="GHEA Grapalat" w:hAnsi="GHEA Grapalat" w:cs="Sylfaen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консорциума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член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от консорциума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вне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прийти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случай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консорциума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с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en-US"/>
        </w:rPr>
        <w:t xml:space="preserve">донору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​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запечатанный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контракт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в одностороннем порядке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решается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и: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консорциума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члены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к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применяется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являются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по контракту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запланировано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ответственность</w:t>
      </w:r>
      <w:r xmlns:w="http://schemas.openxmlformats.org/wordprocessingml/2006/main" w:rsidRPr="00E84C88">
        <w:rPr>
          <w:rFonts w:ascii="GHEA Grapalat" w:hAnsi="GHEA Grapalat" w:cs="Sylfaen"/>
          <w:szCs w:val="24"/>
        </w:rPr>
        <w:t xml:space="preserve"> </w:t>
      </w:r>
      <w:r xmlns:w="http://schemas.openxmlformats.org/wordprocessingml/2006/main" w:rsidRPr="00E84C88">
        <w:rPr>
          <w:rFonts w:ascii="Arial" w:hAnsi="Arial" w:cs="Arial"/>
          <w:szCs w:val="24"/>
          <w:lang w:val="ru-RU"/>
        </w:rPr>
        <w:t xml:space="preserve">средства </w:t>
      </w:r>
      <w:r xmlns:w="http://schemas.openxmlformats.org/wordprocessingml/2006/main" w:rsidRPr="00E84C88">
        <w:rPr>
          <w:rFonts w:ascii="GHEA Grapalat" w:hAnsi="GHEA Grapalat" w:cs="Sylfaen"/>
          <w:szCs w:val="24"/>
          <w:lang w:val="hy-AM"/>
        </w:rPr>
        <w:t xml:space="preserve">.</w:t>
      </w:r>
    </w:p>
    <w:p w14:paraId="40D8420E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436AE2C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3.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ОБЪЯСНЕНИЕ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ПЕРЕМЕНА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ВЫПОЛНИТЬ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</w:p>
    <w:p w14:paraId="768C033A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7464B4B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29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Закона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статьи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словам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 клиента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разъяснение.</w:t>
      </w:r>
    </w:p>
    <w:p w14:paraId="5675B901" w14:textId="77777777" w:rsidR="00532D6C" w:rsidRPr="00E84C88" w:rsidRDefault="00532D6C" w:rsidP="00532D6C">
      <w:pPr xmlns:w="http://schemas.openxmlformats.org/wordprocessingml/2006/main"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презентация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истечении срока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меньшей мере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пять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предстоящий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 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запрос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сделанный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участнику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письменной форме</w:t>
      </w:r>
      <w:r xmlns:w="http://schemas.openxmlformats.org/wordprocessingml/2006/main" w:rsidRPr="00E84C88" w:rsidDel="00197D76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запрос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два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течение. 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4"/>
          <w:vertAlign w:val="superscript"/>
          <w:lang w:val="en-US"/>
        </w:rPr>
        <w:t xml:space="preserve">5:00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</w:p>
    <w:p w14:paraId="7D47442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3.2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Опрос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содержание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предоставить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опубликовано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сайте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procurement.am.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активный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информационный бюллетень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информационный бюллетень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закупках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объявления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отделение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разъяснения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объявления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подразделе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упомянуть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запрос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сделанный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данные.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4"/>
          <w:lang w:val="af-ZA"/>
        </w:rPr>
        <w:t xml:space="preserve"> </w:t>
      </w:r>
    </w:p>
    <w:p w14:paraId="320FC3B3" w14:textId="77777777" w:rsidR="00532D6C" w:rsidRPr="00E84C88" w:rsidRDefault="00532D6C" w:rsidP="00532D6C">
      <w:pPr xmlns:w="http://schemas.openxmlformats.org/wordprocessingml/2006/main"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Разъяснение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предоставляется,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 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запрос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выполненный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отдел,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который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 нарушением 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также, 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запрос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вне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содержание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 кадра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запрос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относится 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рекомендованным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товаров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технический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характеристики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технический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характеристики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эквивалентность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согласно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ответу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котором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быть уведомлен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разъяснение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 предоставлять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фонды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опрос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во время</w:t>
      </w:r>
    </w:p>
    <w:p w14:paraId="21D370FD" w14:textId="77777777" w:rsidR="00532D6C" w:rsidRPr="00E84C88" w:rsidRDefault="00532D6C" w:rsidP="00532D6C">
      <w:pPr xmlns:w="http://schemas.openxmlformats.org/wordprocessingml/2006/main"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3.4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презентация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истечении срока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меньшей мере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пять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предстоящий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приглашении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выполненный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изменения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Изменение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три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изменять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предоставить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опубликовано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информационном бюллетене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Arial Unicode"/>
          <w:sz w:val="20"/>
          <w:szCs w:val="24"/>
          <w:lang w:val="af-ZA"/>
        </w:rPr>
        <w:t xml:space="preserve"> </w:t>
      </w:r>
    </w:p>
    <w:p w14:paraId="47A24DE9" w14:textId="77777777" w:rsidR="00532D6C" w:rsidRPr="00E84C88" w:rsidRDefault="00532D6C" w:rsidP="00532D6C">
      <w:pPr xmlns:w="http://schemas.openxmlformats.org/wordprocessingml/2006/main"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Уникальный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ВОЗ?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приглашении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изменений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срок годности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почты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через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секретарю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оправдания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предмет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характеристики: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соревнование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дискриминация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исключение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точки зрения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упомянуть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Фамилия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оправдания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приемлемый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рассматриваться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ними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обусловленный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изменения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приглашении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3893BFBB" w14:textId="77777777" w:rsidR="009347A4" w:rsidRPr="00E84C88" w:rsidRDefault="009347A4" w:rsidP="009347A4">
      <w:pPr xmlns:w="http://schemas.openxmlformats.org/wordprocessingml/2006/main"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3.6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изменения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нужно сделать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представить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крайний срок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посчитал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изменений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о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hAnsi="GHEA Grapalat" w:cs="Arial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заявление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публикация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со дня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участники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должен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расширять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их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действительность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новый</w:t>
      </w:r>
      <w:r xmlns:w="http://schemas.openxmlformats.org/wordprocessingml/2006/main" w:rsidRPr="00E84C88">
        <w:rPr>
          <w:rFonts w:ascii="GHEA Grapalat" w:hAnsi="GHEA Grapalat" w:cs="Arial Unicode"/>
          <w:sz w:val="20"/>
          <w:lang w:val="hy-AM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hy-AM"/>
        </w:rPr>
        <w:t xml:space="preserve">предоставлять</w:t>
      </w:r>
    </w:p>
    <w:p w14:paraId="172F4BD7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ПРОЦЕДУРА</w:t>
      </w:r>
    </w:p>
    <w:p w14:paraId="0C7D47F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комиссию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презентабельный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</w:t>
      </w:r>
    </w:p>
    <w:p w14:paraId="3D3E351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доза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так 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электронная почта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сколько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порции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14:paraId="1688220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конец.</w:t>
      </w:r>
    </w:p>
    <w:p w14:paraId="7F8D47F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подготовки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заказ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описал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цитатной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части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подготовить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инструкция.</w:t>
      </w:r>
    </w:p>
    <w:p w14:paraId="6A0FCDFD" w14:textId="08401A36" w:rsidR="00532D6C" w:rsidRPr="00E84C88" w:rsidRDefault="00532D6C" w:rsidP="00597465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комиссию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позже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чем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опубликованным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включая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 xml:space="preserve">13 </w:t>
      </w:r>
      <w:r xmlns:w="http://schemas.openxmlformats.org/wordprocessingml/2006/main"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 xml:space="preserve">. </w:t>
      </w:r>
      <w:r xmlns:w="http://schemas.openxmlformats.org/wordprocessingml/2006/main"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 xml:space="preserve">12 </w:t>
      </w:r>
      <w:r xmlns:w="http://schemas.openxmlformats.org/wordprocessingml/2006/main"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 xml:space="preserve">. </w:t>
      </w:r>
      <w:r xmlns:w="http://schemas.openxmlformats.org/wordprocessingml/2006/main"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 xml:space="preserve">2024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597465">
        <w:rPr>
          <w:rFonts w:ascii="Arial" w:eastAsia="Times New Roman" w:hAnsi="Arial" w:cs="Arial"/>
          <w:b/>
          <w:sz w:val="20"/>
          <w:szCs w:val="20"/>
          <w:lang w:val="af-ZA"/>
        </w:rPr>
        <w:t xml:space="preserve">15:00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af-ZA"/>
        </w:rPr>
        <w:t xml:space="preserve">сообщество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Центральный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улица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, 1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адресу.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</w:p>
    <w:p w14:paraId="7B5E405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получает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реестре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Жемчуг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Чатинян.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секретаря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реестре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согласно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квитанция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заказать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реестре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отмечая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число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требованию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ссылка.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истечении срока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реестре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регистрация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получить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секретаря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возвращаются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</w:p>
    <w:p w14:paraId="69D75D3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14:paraId="061FDA8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xmlns:w="http://schemas.openxmlformats.org/wordprocessingml/2006/main" w:id="2" w:name="_Hlk9261647"/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1)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одобрено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пунктом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заявление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отмечая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почты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адрес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бухгалтерский учет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число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адрес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номер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телефона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который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включать: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14:paraId="0F0F34D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(а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частичный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заморозок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права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</w:p>
    <w:p w14:paraId="556A5CF1" w14:textId="77777777" w:rsidR="00532D6C" w:rsidRPr="00E84C88" w:rsidRDefault="00532D6C" w:rsidP="00532D6C">
      <w:pPr xmlns:w="http://schemas.openxmlformats.org/wordprocessingml/2006/main">
        <w:shd w:val="clear" w:color="auto" w:fill="FFFFFF"/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</w:t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признанным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пунктом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размеру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</w:p>
    <w:p w14:paraId="6C7C5EA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доминирующий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позиция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злоупотреблений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антиконкурентный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отсутствие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</w:p>
    <w:p w14:paraId="7A48AD2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xmlns:w="http://schemas.openxmlformats.org/wordprocessingml/2006/main" w:id="3" w:name="_Hlk9261892"/>
      <w:bookmarkEnd xmlns:w="http://schemas.openxmlformats.org/wordprocessingml/2006/main" w:id="2"/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г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взаимосвязаны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люди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учредил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пятьдесят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процент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принадлежащий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долю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организации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одновременный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отсутствие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</w:p>
    <w:p w14:paraId="51275B5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630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бенефициары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декларация: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1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Декларация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индивидуальный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предприниматель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физический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объявлено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участник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 абзацу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декларация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который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 открытия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автоматический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манера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опубликовано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система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то же время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опубликовано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информационном бюллетене </w:t>
      </w:r>
      <w:r xmlns:w="http://schemas.openxmlformats.org/wordprocessingml/2006/main" w:rsidRPr="00E84C88">
        <w:rPr>
          <w:rFonts w:ascii="Cambria Math" w:eastAsia="MS Mincho" w:hAnsi="Cambria Math" w:cs="Cambria Math"/>
          <w:sz w:val="20"/>
          <w:szCs w:val="20"/>
          <w:lang w:val="hy-AM" w:eastAsia="ru-RU"/>
        </w:rPr>
        <w:t xml:space="preserve">.</w:t>
      </w:r>
    </w:p>
    <w:p w14:paraId="6DE86FB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63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такие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характеристики,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товар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знак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бренд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бренд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далее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описание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 одного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продюсеры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произведено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товар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название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бренда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отметка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имея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продукты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7:00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1"/>
      </w:r>
    </w:p>
    <w:bookmarkEnd w:id="3"/>
    <w:p w14:paraId="0912F8D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37E1ABB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4)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агентство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копия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существование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выполнено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агентство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через</w:t>
      </w:r>
    </w:p>
    <w:p w14:paraId="67859A9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совместно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скопируй,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участвует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порядке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консорциум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).</w:t>
      </w:r>
    </w:p>
    <w:p w14:paraId="0B88908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bookmarkStart xmlns:w="http://schemas.openxmlformats.org/wordprocessingml/2006/main" w:id="4" w:name="_Hlk9262052"/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порядке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консорциум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случае</w:t>
      </w:r>
    </w:p>
    <w:p w14:paraId="111CBC85" w14:textId="77777777" w:rsidR="00532D6C" w:rsidRPr="00E84C88" w:rsidRDefault="00532D6C" w:rsidP="00532D6C">
      <w:pPr xmlns:w="http://schemas.openxmlformats.org/wordprocessingml/2006/main"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боков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одновременно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отправить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отдельно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Применение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присутствует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абзац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несоблюдение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отклоненный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отдельно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1679065F" w14:textId="77777777" w:rsidR="00532D6C" w:rsidRPr="00E84C88" w:rsidRDefault="00532D6C" w:rsidP="00532D6C">
      <w:pPr xmlns:w="http://schemas.openxmlformats.org/wordprocessingml/2006/main">
        <w:numPr>
          <w:ilvl w:val="0"/>
          <w:numId w:val="18"/>
        </w:numPr>
        <w:spacing w:after="0" w:line="240" w:lineRule="auto"/>
        <w:ind w:firstLine="81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вождение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отдельно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вводится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платежи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происходит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 время вождения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действовать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имени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платежи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происходит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bookmarkEnd w:id="4"/>
    <w:p w14:paraId="3BF62C00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5.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ПРИМЕНИТЬСЯ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ЦЕНА: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</w:t>
      </w:r>
    </w:p>
    <w:p w14:paraId="6E02CC6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5.1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Рекомендуется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кроме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включать: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транспорт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страхование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пошлины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т. д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платежей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линия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затраты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меньше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стоимости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Рекомендуется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расчет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представленным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запросу</w:t>
      </w:r>
    </w:p>
    <w:p w14:paraId="7C683B1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5.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2: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стоимость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стоимость: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предсказуемый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прибыли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сумма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ингредиентов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состоящий из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расчета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виде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Значение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компоненты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расчет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разрыв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подробности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партнер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сделки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линия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бюджет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eastAsia="ru-RU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eastAsia="ru-RU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eastAsia="ru-RU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линией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тип налога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линия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оплаченным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размер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</w:p>
    <w:p w14:paraId="45AF0F7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сравнение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точку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расчет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котором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отказа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14:paraId="67F0E75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столбцы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только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?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столбец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только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письмах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1FE7439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доступный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общая сумма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столбце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сумму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06194CB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доза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число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неправильный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упомянуто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предмет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13A156FC" w14:textId="77777777" w:rsidR="00532D6C" w:rsidRPr="00E84C88" w:rsidRDefault="00532D6C" w:rsidP="00532D6C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добавленная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стоимость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деньги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копейки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округлый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десятичная: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вниз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десятичный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более: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вверх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число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</w:p>
    <w:p w14:paraId="2F92CC1A" w14:textId="77777777" w:rsidR="00532D6C" w:rsidRPr="00E84C88" w:rsidRDefault="00532D6C" w:rsidP="00532D6C">
      <w:pPr xmlns:w="http://schemas.openxmlformats.org/wordprocessingml/2006/main">
        <w:tabs>
          <w:tab w:val="left" w:pos="0"/>
        </w:tabs>
        <w:spacing w:after="0" w:line="240" w:lineRule="auto"/>
        <w:ind w:firstLine="36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суммы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 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буквами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столбце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избыточный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слова,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оказывается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существовать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№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Всего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абзац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 оценке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сумма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</w:p>
    <w:p w14:paraId="2DACD10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столбцах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завершенный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копейки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59DB82E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5.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3: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стабильный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Цена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от участника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требовалось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, 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оправдания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тип: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документы,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такие как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прибыли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размер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t xml:space="preserve">быть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 w:eastAsia="ru-RU"/>
        </w:rPr>
        <w:t xml:space="preserve">ограниченным</w:t>
      </w:r>
    </w:p>
    <w:p w14:paraId="5539F32B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p w14:paraId="2B32A040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6.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ПРИМЕНИТЬСЯ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ДЕЙСТВИЕ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СРОК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ЗАЯВКИ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ПЕРЕМЕНА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ВЫПОЛНИТЬ</w:t>
      </w:r>
    </w:p>
    <w:p w14:paraId="503A72BE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С: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ЗАБРАТЬ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ПРОЦЕДУРА</w:t>
      </w:r>
    </w:p>
    <w:p w14:paraId="6D50C567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0"/>
          <w:lang w:val="af-ZA"/>
        </w:rPr>
      </w:pPr>
    </w:p>
    <w:p w14:paraId="4EB1ED3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6.1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статьи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согласно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действительный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 закону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запечатывание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прием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применение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отказ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объявлено.</w:t>
      </w:r>
    </w:p>
    <w:p w14:paraId="1AE626E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статьи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мнению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пункте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части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указано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презентация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срок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может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изменить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взять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приложение.</w:t>
      </w:r>
    </w:p>
    <w:p w14:paraId="0A704B09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10FB5231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8.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ОТКРЫТИЕ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И:</w:t>
      </w:r>
    </w:p>
    <w:p w14:paraId="148CE4F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РЕЗУЛЬТАТЫ: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КРАТКОЕ СОДЕРЖАНИЕ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14:paraId="7C379B6F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7C52DFC4" w14:textId="69210629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будет сделано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комитет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быть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опубликованным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включая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 xml:space="preserve">13 </w:t>
      </w:r>
      <w:r xmlns:w="http://schemas.openxmlformats.org/wordprocessingml/2006/main"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 xml:space="preserve">. </w:t>
      </w:r>
      <w:r xmlns:w="http://schemas.openxmlformats.org/wordprocessingml/2006/main"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 xml:space="preserve">12 </w:t>
      </w:r>
      <w:r xmlns:w="http://schemas.openxmlformats.org/wordprocessingml/2006/main" w:rsidR="00A406BF" w:rsidRPr="00A406BF">
        <w:rPr>
          <w:rFonts w:ascii="Times New Roman" w:eastAsia="Times New Roman" w:hAnsi="Times New Roman" w:cs="Times New Roman"/>
          <w:b/>
          <w:sz w:val="20"/>
          <w:szCs w:val="20"/>
          <w:lang w:val="af-ZA"/>
        </w:rPr>
        <w:t xml:space="preserve">. </w:t>
      </w:r>
      <w:r xmlns:w="http://schemas.openxmlformats.org/wordprocessingml/2006/main" w:rsidR="00A406BF" w:rsidRPr="00A406BF">
        <w:rPr>
          <w:rFonts w:ascii="Arial" w:eastAsia="Times New Roman" w:hAnsi="Arial" w:cs="Arial"/>
          <w:b/>
          <w:sz w:val="20"/>
          <w:szCs w:val="20"/>
          <w:lang w:val="af-ZA"/>
        </w:rPr>
        <w:t xml:space="preserve">2024</w:t>
      </w:r>
      <w:r xmlns:w="http://schemas.openxmlformats.org/wordprocessingml/2006/main" w:rsidR="00A406BF" w:rsidRPr="00597465">
        <w:rPr>
          <w:rFonts w:ascii="Arial" w:eastAsia="Times New Roman" w:hAnsi="Arial" w:cs="Arial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597465">
        <w:rPr>
          <w:rFonts w:ascii="Arial" w:eastAsia="Times New Roman" w:hAnsi="Arial" w:cs="Arial"/>
          <w:b/>
          <w:bCs/>
          <w:sz w:val="20"/>
          <w:szCs w:val="24"/>
        </w:rPr>
        <w:t xml:space="preserve">время</w:t>
      </w:r>
      <w:r xmlns:w="http://schemas.openxmlformats.org/wordprocessingml/2006/main" w:rsidRPr="00597465">
        <w:rPr>
          <w:rFonts w:ascii="GHEA Grapalat" w:eastAsia="Times New Roman" w:hAnsi="GHEA Grapalat" w:cs="Sylfaen"/>
          <w:b/>
          <w:bCs/>
          <w:sz w:val="20"/>
          <w:szCs w:val="24"/>
          <w:lang w:val="af-ZA"/>
        </w:rPr>
        <w:t xml:space="preserve"> </w:t>
      </w:r>
      <w:r xmlns:w="http://schemas.openxmlformats.org/wordprocessingml/2006/main" w:rsidRPr="00597465">
        <w:rPr>
          <w:rFonts w:ascii="Arial" w:eastAsia="Times New Roman" w:hAnsi="Arial" w:cs="Arial"/>
          <w:b/>
          <w:bCs/>
          <w:sz w:val="20"/>
          <w:szCs w:val="24"/>
          <w:lang w:val="en-US"/>
        </w:rPr>
        <w:t xml:space="preserve">в </w:t>
      </w:r>
      <w:r xmlns:w="http://schemas.openxmlformats.org/wordprocessingml/2006/main" w:rsidR="00B92D32">
        <w:rPr>
          <w:rFonts w:ascii="GHEA Grapalat" w:eastAsia="Times New Roman" w:hAnsi="GHEA Grapalat" w:cs="Sylfaen"/>
          <w:b/>
          <w:bCs/>
          <w:sz w:val="20"/>
          <w:szCs w:val="20"/>
          <w:lang w:val="af-ZA"/>
        </w:rPr>
        <w:t xml:space="preserve">15:00 </w:t>
      </w:r>
      <w:r xmlns:w="http://schemas.openxmlformats.org/wordprocessingml/2006/main" w:rsidRPr="00597465">
        <w:rPr>
          <w:rFonts w:ascii="Arial" w:eastAsia="Times New Roman" w:hAnsi="Arial" w:cs="Arial"/>
          <w:b/>
          <w:bCs/>
          <w:sz w:val="20"/>
          <w:szCs w:val="24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125F588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сессии</w:t>
      </w:r>
    </w:p>
    <w:p w14:paraId="6ED3929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президент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сессия: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председатель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объявление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открыт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пещере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кадре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купить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товаров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номеру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выражается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номеру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выраженный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письменный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14:paraId="45ABDED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2)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пункту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суб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документы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президенту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сессия: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председателю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 перевода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</w:t>
      </w:r>
    </w:p>
    <w:p w14:paraId="6D9076E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содержащий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конверты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сделать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соответствие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</w:t>
      </w:r>
    </w:p>
    <w:p w14:paraId="5A2E80D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открыт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конверт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необходимые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предназначенные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документы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доступность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композиция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действующим условиям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</w:t>
      </w:r>
    </w:p>
    <w:p w14:paraId="45119AF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3)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президент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объявление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предложения: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номеру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выразил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основа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письменный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​</w:t>
      </w:r>
    </w:p>
    <w:p w14:paraId="4F71B31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чтобы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</w:p>
    <w:p w14:paraId="57EF70C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порции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семьдесят пять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 превышать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презентация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истечь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включая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десять 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что?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превзойти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случае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пятнадцать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во время</w:t>
      </w:r>
    </w:p>
    <w:p w14:paraId="17C5BDA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достаточно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соответствие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ставки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противоположный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недостаточный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отклоненный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отказ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отсутствующий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непоследовательный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14:paraId="1809C78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достаточно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количества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минимум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моему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партнеру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предпочтение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принципе.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котором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последовательно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места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занятый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 принятии решения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сравнение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5.2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точку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расчет</w:t>
      </w:r>
    </w:p>
    <w:p w14:paraId="4A3926D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непоследовательность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место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цифрах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между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буквах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валюты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затем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сравнению 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AMD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Центральный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10:00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xmlns:w="http://schemas.openxmlformats.org/wordprocessingml/2006/main" w:id="2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обменному курсу.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0D92FB6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подрядчика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коллег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между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запрещенный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кроме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14:paraId="5AC3E30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когда?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партнер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соответствовать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оцениваться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только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мой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минимум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равенства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случае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удовлетворяющий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превосходить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предусмотренное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пункт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абзацу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финансовый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15-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часть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точка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проведенный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привести 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только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снижение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 изменению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руководить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одновременно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</w:t>
      </w:r>
    </w:p>
    <w:p w14:paraId="27E9755C" w14:textId="77777777" w:rsidR="00532D6C" w:rsidRPr="00E84C88" w:rsidDel="00992C40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закону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случаи.</w:t>
      </w:r>
    </w:p>
    <w:p w14:paraId="424820E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Комитет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достаточно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коллег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объявление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последовательно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места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занятый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Продукция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описаний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Требования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рекомендуется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минимум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равенства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удовлетворяющий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превосходить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кадре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купить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товаров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15-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часть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642295D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последовательно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места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занятый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решать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снижение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удовлетворяющий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руководить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одновременный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переговоры,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сотрудников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соответственно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власть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имея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представители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),</w:t>
      </w:r>
    </w:p>
    <w:p w14:paraId="1DDADF6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противоположный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приостановленный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достаточно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манера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то же время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уведомление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снижение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вокруг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одновременный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вождение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день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время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дикий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</w:t>
      </w:r>
    </w:p>
    <w:p w14:paraId="70B92FC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color w:val="FF0000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руководить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раньше,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уведомление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отправленным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второй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позже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чем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пятый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14:paraId="0B6B02C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партнер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данный момент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опубликовано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для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конец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обзор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</w:p>
    <w:p w14:paraId="2356F86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данный момент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согласно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этому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цены,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превосходить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определена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объявлено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последовательно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места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занятый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,</w:t>
      </w:r>
    </w:p>
    <w:p w14:paraId="5A83FB94" w14:textId="77777777" w:rsidR="00532D6C" w:rsidRPr="00E84C88" w:rsidRDefault="00532D6C" w:rsidP="00532D6C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ф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данный момент,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 этому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превосходить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переговоров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низкий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объявить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 условии,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что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Пломбируемый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права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обязанности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входить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превосходящий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размеру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финансовый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запланированным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между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на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финансовый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запланированным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пятнадцать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сроки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расширение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уплотнение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уплотнение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упал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периоду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Настоящее время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абзац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уплотнение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шестьдесят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финансовый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запланировано </w:t>
      </w:r>
      <w:r xmlns:w="http://schemas.openxmlformats.org/wordprocessingml/2006/main" w:rsidRPr="00E84C88">
        <w:rPr>
          <w:rFonts w:ascii="Cambria Math" w:eastAsia="MS Mincho" w:hAnsi="Cambria Math" w:cs="Cambria Math"/>
          <w:sz w:val="20"/>
          <w:szCs w:val="24"/>
          <w:lang w:val="hy-AM"/>
        </w:rPr>
        <w:t xml:space="preserve">.</w:t>
      </w:r>
    </w:p>
    <w:p w14:paraId="1457422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переговоров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истечь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данный момент,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этому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превосходить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минимум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равный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Закона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статьи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точка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объявлено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никто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кроме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подраздела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ж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абзацу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дело</w:t>
      </w:r>
    </w:p>
    <w:p w14:paraId="7291561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Спрос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копии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нравиться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невозможности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человеку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предоставил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включено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документы,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к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которым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знакомство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 месте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сфотографироваться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возвращаться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секретарю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препятствовать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нормальный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 деятельности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</w:t>
      </w:r>
    </w:p>
    <w:p w14:paraId="4C9F8EB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8.8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реализован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привести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относительно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приостановка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сессия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что?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одинаковый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манера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информирует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мой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партнер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предлагая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приостановка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конец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исправить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14:paraId="2033A3E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аргументированный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67-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й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орден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точка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дохода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комитета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через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проверить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участника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Закона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статьи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точку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удовлетворить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Подлинность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присутствует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абзац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комитет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презентабельный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 меньшей мере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содержать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данные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наименование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участника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участников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плательщика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бухгалтерский учет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число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быть представленным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месяц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года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записанным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дохода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комитета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полученный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дальше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отправленным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уведомлению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прикрепил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комитета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полученный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оригинала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отсканирован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версия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отправленным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уведомление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деталь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описал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переправы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7824AEE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8.8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приглашения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партнер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исправление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Удовлетворение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Противоположное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недостаточный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отклоненный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?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признанный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место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занятый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</w:p>
    <w:p w14:paraId="3257FFF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записанным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дохода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комитета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полученный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результате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обдуманный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исправлено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информации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заземление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документа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оригинала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распечатанная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сканированная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копия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7504357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10: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работе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оказывается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учредил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долю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организация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закрывать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родству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родственниками мужа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человек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родитель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супруг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ребенок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брат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сестра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т.д.)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муж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родитель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ребенок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брат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сестра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учредил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долю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организация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доступный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условие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отношению 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интересы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столкновение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самонеприятие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отчеты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процедуры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14:paraId="3D833A8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8.11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с открытия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от оценки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делается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Протокол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шопинг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 законодательству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чтобы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деталь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описал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несоответствия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 ними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обусловленный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отказ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Основы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подписание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члены.</w:t>
      </w:r>
    </w:p>
    <w:p w14:paraId="6E68CD9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8:12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 конца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поздно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чем</w:t>
      </w:r>
      <w:r xmlns:w="http://schemas.openxmlformats.org/wordprocessingml/2006/main" w:rsidRPr="00E84C88">
        <w:rPr>
          <w:rFonts w:ascii="GHEA Grapalat" w:eastAsia="Times New Roman" w:hAnsi="GHEA Grapalat" w:cs="Arial"/>
          <w:spacing w:val="-8"/>
          <w:sz w:val="24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день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14:paraId="45A317E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1)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из оригинала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печатная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сканированная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версия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пункте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3.5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части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оправдания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 обсуждения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сводный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лист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, который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содержит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оправдания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почты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адреса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относительно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информационный бюллетень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оправдания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представил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происходит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примечания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.</w:t>
      </w:r>
    </w:p>
    <w:p w14:paraId="1CD9E0C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его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комиссия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заявки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члены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подписано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интересы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столкновение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отсутствие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объявлений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из оригиналов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печатные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сканированные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версии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Информационный бюллетень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члены,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работ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участвует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приглашенный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 сессиях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подписание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суб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заявления,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подписать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день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</w:p>
    <w:p w14:paraId="6D91DC0E" w14:textId="77777777" w:rsidR="00E82197" w:rsidRPr="00E84C88" w:rsidRDefault="00532D6C" w:rsidP="00E82197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lang w:val="af-ZA"/>
        </w:rPr>
        <w:tab xmlns:w="http://schemas.openxmlformats.org/wordprocessingml/2006/main"/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8.13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Статья 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Закона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статьи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6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 точкой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запланировано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основы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в: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приложение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прийти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клиента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вести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аргументированный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на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уполномоченный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тело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участнику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включать: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шопинг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 процессу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верно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без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 списке.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 котором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 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 точку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указанный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клиента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лидер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делает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будет объявлено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запечатанный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касательно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заявление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публиковать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односторонний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решить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заявление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опубликовать 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уведомление 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).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десятый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 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провести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день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это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письменной форме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предоставил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уполномоченный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 телу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Участнику 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Авторизовано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тело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участнику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включать: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шопинг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 процессу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верно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без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 списке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сороковой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пятый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Какой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день 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?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сороковой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по состоянию на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обращаться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касательно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инициирован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незавершенный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судебный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работать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доступность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данном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случае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судебный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 случае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финальный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судебный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акт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сила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войти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пятый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день,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если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судебный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экзамен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с результатом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производительность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возможность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="00E82197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</w:rPr>
        <w:t xml:space="preserve">исчезнувший </w:t>
      </w:r>
      <w:r xmlns:w="http://schemas.openxmlformats.org/wordprocessingml/2006/main" w:rsidR="00E82197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.</w:t>
      </w:r>
    </w:p>
    <w:p w14:paraId="0FB3FF26" w14:textId="77777777" w:rsidR="00E82197" w:rsidRPr="00E84C88" w:rsidRDefault="00E82197" w:rsidP="00E82197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котором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если:</w:t>
      </w:r>
    </w:p>
    <w:p w14:paraId="0750043D" w14:textId="77777777" w:rsidR="00E82197" w:rsidRPr="00E84C88" w:rsidRDefault="00E82197" w:rsidP="00E82197">
      <w:pPr xmlns:w="http://schemas.openxmlformats.org/wordprocessingml/2006/main">
        <w:numPr>
          <w:ilvl w:val="0"/>
          <w:numId w:val="18"/>
        </w:numPr>
        <w:spacing w:after="0" w:line="240" w:lineRule="auto"/>
        <w:ind w:left="0"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предназначен 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 телу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представленным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состоянию 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заявление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или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квалифицированный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сумма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тогда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клиент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участнику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списке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включать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аргументированный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тело</w:t>
      </w:r>
    </w:p>
    <w:p w14:paraId="23BF4AD0" w14:textId="77777777" w:rsidR="00E82197" w:rsidRPr="00E84C88" w:rsidRDefault="00E82197" w:rsidP="00E82197">
      <w:pPr xmlns:w="http://schemas.openxmlformats.org/wordprocessingml/2006/main">
        <w:numPr>
          <w:ilvl w:val="0"/>
          <w:numId w:val="18"/>
        </w:numPr>
        <w:spacing w:after="0" w:line="240" w:lineRule="auto"/>
        <w:ind w:left="0" w:firstLine="375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заявление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или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квалифицированный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реализован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 телу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представленным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тогда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позже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чем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человеку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списке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включать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истечь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день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клиент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информирует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тело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которого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быть включенным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списке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14:paraId="7CA5DF4E" w14:textId="77777777" w:rsidR="00532D6C" w:rsidRPr="00E84C88" w:rsidRDefault="00532D6C" w:rsidP="00E82197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8.14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Или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?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6-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число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Оренка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статьи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5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6-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й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частям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списках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быть включенным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его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отказа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​</w:t>
      </w:r>
    </w:p>
    <w:p w14:paraId="0274BA1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6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пункты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8.8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8.9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части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документы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доставлен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встречу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секретарю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кому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?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почту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отправить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через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документы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подтверждать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обстоятельство: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приглашении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 почтового отделения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почту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отправить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через</w:t>
      </w:r>
    </w:p>
    <w:p w14:paraId="53129BB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представители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сессиях.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представители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протоколы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копии,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предоставил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течение.</w:t>
      </w:r>
    </w:p>
    <w:p w14:paraId="0BEC227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8.17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заказчик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уведомления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отправляют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на почту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отправить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через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 почтового отделения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приглашении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упомянуто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секретаря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почту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быть отправленным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через</w:t>
      </w:r>
    </w:p>
    <w:p w14:paraId="7CF2B9B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Информация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документы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электронная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манера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обмен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отправка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информации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документов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оригинальный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из документа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печатная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сканированная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версия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14:paraId="06CBB22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18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заявок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отдельно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порции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0"/>
          <w:vertAlign w:val="superscript"/>
          <w:lang w:val="af-ZA"/>
        </w:rPr>
        <w:footnoteReference xmlns:w="http://schemas.openxmlformats.org/wordprocessingml/2006/main" w:id="3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vertAlign w:val="superscript"/>
          <w:lang w:val="af-ZA"/>
        </w:rPr>
        <w:t xml:space="preserve">11:00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/>
        </w:rPr>
        <w:t xml:space="preserve"> </w:t>
      </w:r>
    </w:p>
    <w:p w14:paraId="4F7EEBD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8.19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не подписывать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отказываться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из закона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быть лишенным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по решению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признанный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место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занятый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Участник: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af-ZA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8.12–8.18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части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 точками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заявлению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14:paraId="532B921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n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сам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оправдание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документы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материалы.</w:t>
      </w:r>
    </w:p>
    <w:p w14:paraId="4990728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Комитет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проверить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мой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аутентификация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 использованием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чиновник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 источников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полученный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получение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компетентный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Вывод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Аналогично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запрос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отправленным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местный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самоуправление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запрос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вывод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мой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подлинности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проверять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данные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квалифицироваться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 реальности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довольно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softHyphen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тревожно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отклоненный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есть</w:t>
      </w:r>
      <w:proofErr xmlns:w="http://schemas.openxmlformats.org/wordprocessingml/2006/main" w:type="gramEnd"/>
    </w:p>
    <w:p w14:paraId="45861CF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8.20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приглашенным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чрезвычайная ситуация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сессия.</w:t>
      </w:r>
    </w:p>
    <w:p w14:paraId="45117EC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pacing w:val="-6"/>
          <w:sz w:val="20"/>
          <w:szCs w:val="20"/>
          <w:lang w:val="hy-AM" w:eastAsia="ru-RU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pacing w:val="-6"/>
          <w:sz w:val="20"/>
          <w:szCs w:val="20"/>
          <w:lang w:val="hy-AM" w:eastAsia="ru-RU"/>
        </w:rPr>
        <w:t xml:space="preserve">8. </w:t>
      </w:r>
      <w:r xmlns:w="http://schemas.openxmlformats.org/wordprocessingml/2006/main" w:rsidRPr="00E84C88">
        <w:rPr>
          <w:rFonts w:ascii="GHEA Grapalat" w:eastAsia="Times New Roman" w:hAnsi="GHEA Grapalat" w:cs="Times New Roman"/>
          <w:spacing w:val="-6"/>
          <w:sz w:val="20"/>
          <w:szCs w:val="20"/>
          <w:lang w:val="af-ZA" w:eastAsia="ru-RU"/>
        </w:rPr>
        <w:t xml:space="preserve">22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уплотнение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клиент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позже 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, чем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первый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день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Договор: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содержит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краткое содержание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оценка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выбор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заземление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причин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бездействия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относительно</w:t>
      </w:r>
    </w:p>
    <w:p w14:paraId="4B3A673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Бездействие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донору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юрисдикция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возникновение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упал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является.</w:t>
      </w:r>
    </w:p>
    <w:p w14:paraId="1A96CD00" w14:textId="77777777" w:rsidR="00E82197" w:rsidRPr="00E84C88" w:rsidRDefault="00E82197" w:rsidP="00E82197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Бездействие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случае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10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Бездействие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применимый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.</w:t>
      </w:r>
    </w:p>
    <w:p w14:paraId="264343EE" w14:textId="77777777" w:rsidR="00E82197" w:rsidRPr="00E84C88" w:rsidRDefault="00E82197" w:rsidP="00E82197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-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нет,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только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чей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контракт</w:t>
      </w:r>
    </w:p>
    <w:p w14:paraId="7D91CD82" w14:textId="77777777" w:rsidR="00E82197" w:rsidRPr="00E84C88" w:rsidRDefault="00E82197" w:rsidP="00E82197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есть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случае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, когда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только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представлено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быть отвергнутым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присутствует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точка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бездействия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несуществующий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объявить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заявлением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.</w:t>
      </w:r>
    </w:p>
    <w:p w14:paraId="5D860270" w14:textId="77777777" w:rsidR="00E82197" w:rsidRPr="00E84C88" w:rsidRDefault="00E82197" w:rsidP="00E82197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Клиент: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уплотнение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бездействия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корма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обращаться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решение.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бездействия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истечение срока действия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несуществующий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объявить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ничего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является.</w:t>
      </w:r>
    </w:p>
    <w:p w14:paraId="79187998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0"/>
          <w:szCs w:val="24"/>
          <w:lang w:val="es-ES"/>
        </w:rPr>
      </w:pPr>
    </w:p>
    <w:p w14:paraId="3AFDC68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es-ES"/>
        </w:rPr>
        <w:t xml:space="preserve">9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 xml:space="preserve">ПЕЧАТЬ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34B65B99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52E4D0A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iCs/>
          <w:sz w:val="20"/>
          <w:szCs w:val="24"/>
          <w:lang w:val="es-ES"/>
        </w:rPr>
        <w:t xml:space="preserve">9 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работодателе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письменно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документ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сделать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через</w:t>
      </w:r>
    </w:p>
    <w:p w14:paraId="2F2568D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очками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бездействия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четыре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уведомление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презентация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участнику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проект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котором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раньше,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чем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8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очками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бездействия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истечь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второй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день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​</w:t>
      </w:r>
    </w:p>
    <w:p w14:paraId="4934CA1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9.3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моему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партнеру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проект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секретарь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некотором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смысле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контракте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включенным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Описание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14:paraId="0939AC1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уведомление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проект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получения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затем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- 10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рабочих дней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подписание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донору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предоставление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лишенный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подписать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закона.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авансовый платеж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запланированным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15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рабочих дней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</w:p>
    <w:p w14:paraId="048C097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проект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донору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презентация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письмо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приходится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донору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документооборот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система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Клиента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проект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подлежит подтверждению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юрисдикция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возникновению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одобрению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компаньон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предоставил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0B53A73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9.5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приглашение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9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с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очками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конец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стороны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согласия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могу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дизайн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выполненный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изменения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однако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привести 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предмет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характеристики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измениться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том числе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 увеличению.</w:t>
      </w:r>
      <w:r xmlns:w="http://schemas.openxmlformats.org/wordprocessingml/2006/main" w:rsidRPr="00E84C88">
        <w:rPr>
          <w:rFonts w:ascii="GHEA Grapalat" w:eastAsia="Times New Roman" w:hAnsi="GHEA Grapalat" w:cs="Times New Roman"/>
          <w:spacing w:val="-8"/>
          <w:sz w:val="20"/>
          <w:szCs w:val="20"/>
          <w:lang w:val="af-ZA"/>
        </w:rPr>
        <w:t xml:space="preserve"> </w:t>
      </w:r>
    </w:p>
    <w:p w14:paraId="2341ECE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</w:pPr>
    </w:p>
    <w:p w14:paraId="332A1530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iCs/>
          <w:sz w:val="20"/>
          <w:szCs w:val="24"/>
          <w:lang w:val="af-ZA"/>
        </w:rPr>
        <w:t xml:space="preserve">10. </w:t>
      </w:r>
      <w:r xmlns:w="http://schemas.openxmlformats.org/wordprocessingml/2006/main"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iCs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iCs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iCs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iCs/>
          <w:sz w:val="20"/>
          <w:szCs w:val="24"/>
          <w:lang w:val="af-ZA"/>
        </w:rPr>
        <w:t xml:space="preserve">СТРАХОВАНИЕ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iCs/>
          <w:sz w:val="20"/>
          <w:szCs w:val="24"/>
          <w:lang w:val="af-ZA"/>
        </w:rPr>
        <w:t xml:space="preserve"> </w:t>
      </w:r>
    </w:p>
    <w:p w14:paraId="707B9FE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iCs/>
          <w:sz w:val="20"/>
          <w:szCs w:val="24"/>
          <w:lang w:val="af-ZA"/>
        </w:rPr>
        <w:t xml:space="preserve">10.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обеспечивает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 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и?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авансовый платеж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15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рабочих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дней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во время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обеспечивает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обеспечивает</w:t>
      </w:r>
    </w:p>
    <w:p w14:paraId="51B2A6C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10.2: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Квалификация: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размер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равный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до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15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процентов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от предложения</w:t>
      </w:r>
      <w:r xmlns:w="http://schemas.openxmlformats.org/wordprocessingml/2006/main" w:rsidRPr="00E84C88" w:rsidDel="005A72DB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4.2 </w:t>
      </w:r>
      <w:r xmlns:w="http://schemas.openxmlformats.org/wordprocessingml/2006/main" w:rsidRPr="00E84C88">
        <w:rPr>
          <w:rFonts w:ascii="Cambria Math" w:eastAsia="MS Mincho" w:hAnsi="Cambria Math" w:cs="Cambria Math"/>
          <w:b/>
          <w:sz w:val="20"/>
          <w:szCs w:val="24"/>
          <w:lang w:val="hy-AM"/>
        </w:rPr>
        <w:t xml:space="preserve">)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наличные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виде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действительный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по меньшей мере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клиента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быть принятым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20-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в том числе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vertAlign w:val="superscript"/>
          <w:lang w:val="en-US"/>
        </w:rPr>
        <w:footnoteReference xmlns:w="http://schemas.openxmlformats.org/wordprocessingml/2006/main" w:id="4"/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vertAlign w:val="superscript"/>
          <w:lang w:val="hy-AM"/>
        </w:rPr>
        <w:t xml:space="preserve">.1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</w:p>
    <w:p w14:paraId="4DB5FBB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организованный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порциями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признанный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от одного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порции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частично 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представлять на рассмотрение: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доза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отдельно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так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обеспечивает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порции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для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быть представленным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 отношению 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Arial"/>
          <w:color w:val="FF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Наличные: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форма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быть переданным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Центральный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 казначействе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по имени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открыл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казну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900008000698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за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счет</w:t>
      </w:r>
    </w:p>
    <w:p w14:paraId="59873F66" w14:textId="77777777" w:rsidR="00532D6C" w:rsidRPr="00E84C88" w:rsidRDefault="00532D6C" w:rsidP="00532D6C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ведущему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возвращаются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результат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клиента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принятым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 время</w:t>
      </w:r>
    </w:p>
    <w:p w14:paraId="34981FA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вернулся,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, которое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приводит 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клиента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решению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.</w:t>
      </w:r>
    </w:p>
    <w:p w14:paraId="4B03C76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10.3.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размер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составить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10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процентов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от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цены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страдания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5.1)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наличные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виде</w:t>
      </w:r>
    </w:p>
    <w:p w14:paraId="6B04890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организованный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порциями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признанный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от одного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порции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затем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представлять на рассмотрение: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доза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отдельно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так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электронная почта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обеспечивает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порции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для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быть представленным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000000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4"/>
          <w:lang w:val="hy-AM"/>
        </w:rPr>
        <w:t xml:space="preserve">по отношению </w:t>
      </w:r>
      <w:r xmlns:w="http://schemas.openxmlformats.org/wordprocessingml/2006/main" w:rsidRPr="00E84C88">
        <w:rPr>
          <w:rFonts w:ascii="GHEA Grapalat" w:eastAsia="Times New Roman" w:hAnsi="GHEA Grapalat" w:cs="Arial"/>
          <w:color w:val="000000"/>
          <w:sz w:val="20"/>
          <w:szCs w:val="24"/>
          <w:lang w:val="hy-AM"/>
        </w:rPr>
        <w:t xml:space="preserve">к</w:t>
      </w:r>
    </w:p>
    <w:p w14:paraId="280B06D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действительный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меньшей мере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определяемый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90-е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включая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человеку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возвращаются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предпринятый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случае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истечь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следующие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рабочих дней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во время</w:t>
      </w:r>
    </w:p>
    <w:p w14:paraId="4A11A89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Наличные: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форма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обеспечение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быть переданным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Центральный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 казначействе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по имени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открыл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казну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900008000664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за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счет</w:t>
      </w:r>
    </w:p>
    <w:p w14:paraId="227D7DD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10.6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порциями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организованный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кадре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потерпеть неудачу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доза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частично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положения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оплаченный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только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доза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рассчитанный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размеру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hy-AM"/>
        </w:rPr>
        <w:t xml:space="preserve"> </w:t>
      </w:r>
    </w:p>
    <w:p w14:paraId="4350E0BE" w14:textId="77777777" w:rsidR="00532D6C" w:rsidRPr="00E84C88" w:rsidRDefault="00950D0E" w:rsidP="00950D0E">
      <w:pPr xmlns:w="http://schemas.openxmlformats.org/wordprocessingml/2006/main"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af-ZA"/>
        </w:rPr>
      </w:pP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10.7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Клиенту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лидер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контракта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и: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квалификация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обеспечение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оплата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требование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в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банк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и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наличные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денег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форма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представлен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обеспечение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в случае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уполномоченный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к телу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представляет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собой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обеспечение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оплата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основа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возникать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в день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три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работающий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дня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во время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: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Если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обеспечение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оплата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требование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банк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к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отклоненный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требование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или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к этому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рядом с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документы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нет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полный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представлен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быть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на основе 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,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тогда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новый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требование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клиента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лидер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банк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подарок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отказ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получать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следующий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два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работающий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дня</w:t>
      </w:r>
      <w:r xmlns:w="http://schemas.openxmlformats.org/wordprocessingml/2006/main" w:rsidRPr="00E84C88">
        <w:rPr>
          <w:rFonts w:ascii="GHEA Grapalat" w:hAnsi="GHEA Grapalat" w:cs="Sylfaen"/>
          <w:sz w:val="20"/>
          <w:lang w:val="af-ZA"/>
        </w:rPr>
        <w:t xml:space="preserve"> </w:t>
      </w:r>
      <w:r xmlns:w="http://schemas.openxmlformats.org/wordprocessingml/2006/main" w:rsidRPr="00E84C88">
        <w:rPr>
          <w:rFonts w:ascii="Arial" w:hAnsi="Arial" w:cs="Arial"/>
          <w:sz w:val="20"/>
          <w:lang w:val="af-ZA"/>
        </w:rPr>
        <w:t xml:space="preserve">во время</w:t>
      </w:r>
    </w:p>
    <w:p w14:paraId="10CAB1BE" w14:textId="77777777" w:rsidR="00950D0E" w:rsidRPr="00E84C88" w:rsidRDefault="00950D0E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4B117BE6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11.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НЕ УСТАНОВЛЕНО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ОБЪЯВЛЯТЬ</w:t>
      </w:r>
    </w:p>
    <w:p w14:paraId="78CAF10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</w:p>
    <w:p w14:paraId="1C8DAEE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11.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37 части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Закона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статьи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данным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объявляя,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если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</w:t>
      </w:r>
    </w:p>
    <w:p w14:paraId="027AA1A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из приложений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соответствовать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 условиям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14:paraId="3598CBE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пауза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существовать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иметь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требование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после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сообщества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потребности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организованный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полностью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частичный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быть объявлено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соответственно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правительства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сообщество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Совет старейшин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прочее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клиенты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 случае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управление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исполнитель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лидер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фонды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попечители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совет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en-US"/>
        </w:rPr>
        <w:footnoteReference xmlns:w="http://schemas.openxmlformats.org/wordprocessingml/2006/main" w:id="5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14:</w:t>
      </w:r>
    </w:p>
    <w:p w14:paraId="41D2376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3)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поданный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14:paraId="38A451E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4)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будучи запечатанным.</w:t>
      </w:r>
    </w:p>
    <w:p w14:paraId="12E6921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Аналогично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11,2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будет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объявлено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течением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времени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работодатель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заявление 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отмеченный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процедура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несуществующий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будет объявлено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оправдание.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328026CC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</w:p>
    <w:p w14:paraId="795D25CA" w14:textId="77777777" w:rsidR="00436DC2" w:rsidRPr="00E84C88" w:rsidRDefault="00436DC2" w:rsidP="00436DC2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12.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ПРОЦЕСС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С: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ПОДКЛЮЧЕНО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ДЕЙСТВИЯ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ИЛИ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)</w:t>
      </w:r>
    </w:p>
    <w:p w14:paraId="057FB3BE" w14:textId="77777777" w:rsidR="00436DC2" w:rsidRPr="00E84C88" w:rsidRDefault="00436DC2" w:rsidP="00436DC2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ПРИНЯЛ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ОБРАЩАТЬСЯ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</w:p>
    <w:p w14:paraId="0F1F2F28" w14:textId="77777777" w:rsidR="00436DC2" w:rsidRPr="00E84C88" w:rsidRDefault="00436DC2" w:rsidP="00436DC2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ПРАВО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ПРОЦЕДУРА</w:t>
      </w:r>
    </w:p>
    <w:p w14:paraId="3A60CEAC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заинтересованный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подавать апелляцию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заказчика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оценщика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гражданский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Кодексом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далее: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Код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чтобы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</w:p>
    <w:p w14:paraId="2EE57EB7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ВОЗ?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Кодексу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презентация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подавать апелляцию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предмет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характеристики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</w:p>
    <w:p w14:paraId="353B1157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отношения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административный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отношение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регулируется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гражданское право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отношения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регулятор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законодательству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14:paraId="36150ECC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Клиент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сделанный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вызвано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ущерб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компенсированный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гражданский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коду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чтобы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</w:p>
    <w:p w14:paraId="60E579EE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4.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заказчика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оценщика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истец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древности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срок: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кроме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Закона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частично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споры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истец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древности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тридцать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есть</w:t>
      </w:r>
      <w:proofErr xmlns:w="http://schemas.openxmlformats.org/wordprocessingml/2006/main" w:type="gramStart"/>
      <w:proofErr xmlns:w="http://schemas.openxmlformats.org/wordprocessingml/2006/main" w:type="gramEnd"/>
    </w:p>
    <w:p w14:paraId="5E8386C9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5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осматривается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Ереван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города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первый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юрисдикция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суде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претензия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 принятия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тридцать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во время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аргументированный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решению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частично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быть продлен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раз,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пока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десять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днем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</w:p>
    <w:p w14:paraId="76D6B95D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12.6.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претензия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вопрос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 подачи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три 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срок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14:paraId="269217A7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12.7.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то же время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делает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 ответчика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процесс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ответчика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владения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расположен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доказательства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</w:p>
    <w:p w14:paraId="4DA226AD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12.8.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Доказательство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ответчика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пять дней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срок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14:paraId="60B29FD9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ответчика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доказательство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 быть выполненным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осматривается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этом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доказательств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истца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упоминается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факты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подтверждение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ответчика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владения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расположен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доказательствами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считается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одобрен</w:t>
      </w:r>
    </w:p>
    <w:p w14:paraId="3FAB4257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 процессу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относящийся 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разделам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разбирательстве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рассмотрен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включается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разбирательстве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14:paraId="281CDCC6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отправляют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чиновник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почты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Авторизованный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рассылке: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отмечая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приостановка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день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</w:p>
    <w:p w14:paraId="764E513F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11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претензии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ответ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клиент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претензия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пять дней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срок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14:paraId="358FDC5E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Courier New"/>
          <w:sz w:val="20"/>
          <w:szCs w:val="20"/>
          <w:lang w:val="es-ES"/>
        </w:rPr>
        <w:t xml:space="preserve"> 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 делу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люди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представители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времени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дикий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как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Кодексу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случаи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отдельно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процедурный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быть уведомлен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общения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через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уведомления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документы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97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Кодекса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статье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приложении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 почту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отправить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метод</w:t>
      </w:r>
    </w:p>
    <w:p w14:paraId="6B05CD00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13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разделам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со спорами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обследование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суждения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делает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соответствии с процедурой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 исключением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случаи,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когда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 делу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посредством посредничества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инициатива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пришел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вывод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исследовать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на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сессии</w:t>
      </w:r>
    </w:p>
    <w:p w14:paraId="58966472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14.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исследовать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посредничество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 делу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претензии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отвечать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срок действия</w:t>
      </w:r>
    </w:p>
    <w:p w14:paraId="1C98558A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15.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исследовать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делает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претензии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отвечать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истечении срока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три 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течение срока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14:paraId="1B1646BB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16.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исследовать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вопрос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быть решено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претензия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разбирательство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решению</w:t>
      </w:r>
    </w:p>
    <w:p w14:paraId="40A4453B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17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Оспаривается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 базе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упал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такие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обстоятельства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как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совершение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закону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иначе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актам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заказ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сохранено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факты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доказать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долг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утомительный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ответчик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​</w:t>
      </w:r>
    </w:p>
    <w:p w14:paraId="7900C557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18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Респондент: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оспариваемый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законность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заземление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доказательство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только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доказательства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во время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кроме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случаи,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когда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оправдание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доказательства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презентация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невозможность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 себя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независимо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причинам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14:paraId="2D9FA3CD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19.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кроме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Закона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частично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обжалование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решений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автоматически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приостановка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процесс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выглядит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следующим образом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приглашения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с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баллами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быть опубликованным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спор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экзамен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результатами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первый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учредил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войти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день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</w:p>
    <w:p w14:paraId="605BB96D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20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случаях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когда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публичное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защита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национальный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безопасность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интересы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исходя из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необходимо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продолжать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процесс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Закона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статьи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частично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лидеры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?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люди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исполнительный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вести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посредничество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делает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процесс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приостановка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устранить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учреждение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отправка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чиновник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почты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Авторизованный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информационном бюллетене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14:paraId="39E56F27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Courier New"/>
          <w:sz w:val="20"/>
          <w:szCs w:val="20"/>
          <w:lang w:val="es-ES"/>
        </w:rPr>
        <w:t xml:space="preserve"> 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21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со спорами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входить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тех пор</w:t>
      </w:r>
    </w:p>
    <w:p w14:paraId="31E5FBDE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12.22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оценщик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действий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бездействия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со спорами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суждение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часть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отправляют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чиновник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почты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Авторизованный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суждение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часть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финальный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информационном бюллетене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.</w:t>
      </w:r>
    </w:p>
    <w:p w14:paraId="5EFC3F2D" w14:textId="77777777" w:rsidR="001902F9" w:rsidRPr="00E84C88" w:rsidRDefault="001902F9" w:rsidP="001902F9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12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23 </w:t>
      </w:r>
      <w:r xmlns:w="http://schemas.openxmlformats.org/wordprocessingml/2006/main" w:rsidRPr="00E84C88">
        <w:rPr>
          <w:rFonts w:ascii="Cambria Math" w:eastAsia="Times New Roman" w:hAnsi="Cambria Math" w:cs="Cambria Math"/>
          <w:sz w:val="20"/>
          <w:szCs w:val="20"/>
          <w:lang w:val="es-E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Обращаться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платный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обязанностей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ставки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потери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закону.</w:t>
      </w:r>
    </w:p>
    <w:p w14:paraId="0E107EC9" w14:textId="77777777" w:rsidR="00454CDE" w:rsidRPr="00E84C88" w:rsidRDefault="00454CDE" w:rsidP="00436DC2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lang w:val="es-ES"/>
        </w:rPr>
      </w:pPr>
    </w:p>
    <w:p w14:paraId="29DCABE7" w14:textId="77777777" w:rsidR="00532D6C" w:rsidRPr="00E84C88" w:rsidRDefault="00532D6C" w:rsidP="00436DC2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М: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С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II:</w:t>
      </w:r>
    </w:p>
    <w:p w14:paraId="11BB9051" w14:textId="77777777" w:rsidR="00532D6C" w:rsidRPr="00E84C88" w:rsidRDefault="00532D6C" w:rsidP="00532D6C">
      <w:pPr xmlns:w="http://schemas.openxmlformats.org/wordprocessingml/2006/main"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Вопрос: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Р: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Вопрос: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Н: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С:</w:t>
      </w:r>
    </w:p>
    <w:p w14:paraId="639C2D45" w14:textId="77777777" w:rsidR="00532D6C" w:rsidRPr="00E84C88" w:rsidRDefault="00532D6C" w:rsidP="00532D6C">
      <w:pPr xmlns:w="http://schemas.openxmlformats.org/wordprocessingml/2006/main">
        <w:spacing w:after="120" w:line="240" w:lineRule="auto"/>
        <w:ind w:right="-7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С: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Н: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Н: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Ш: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М: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Н: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Вопрос: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Р: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Ц: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М: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Н: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Вопрос: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Ю: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Т: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 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П: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Т: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Р: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С: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Т: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Э: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Л: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lang w:val="es-ES"/>
        </w:rPr>
        <w:t xml:space="preserve">И:</w:t>
      </w:r>
    </w:p>
    <w:p w14:paraId="79819298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7AE1CBF3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1.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ОБЩАЯ ИНФОРМАЦИЯ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ПОЛОЖЕНИЯ:</w:t>
      </w:r>
    </w:p>
    <w:p w14:paraId="435A177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lang w:val="af-ZA"/>
        </w:rPr>
        <w:t xml:space="preserve"> </w:t>
      </w:r>
    </w:p>
    <w:p w14:paraId="7244447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инструкция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цель: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помогать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коллеги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пока готовлюсь.</w:t>
      </w:r>
    </w:p>
    <w:p w14:paraId="4003878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Целесообразность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партнер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 инструкции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форм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разные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разные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способами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сохраняя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действительные условия.</w:t>
      </w:r>
    </w:p>
    <w:p w14:paraId="62745C6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1.3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Приложения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с армянского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языка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кроме того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ты можешь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английский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на русском языке.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</w:p>
    <w:p w14:paraId="2508D08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lang w:val="af-ZA"/>
        </w:rPr>
      </w:pPr>
    </w:p>
    <w:p w14:paraId="5E33A17B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2.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ТЕКУЩИЙ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ПРИЛОЖЕНИЕ</w:t>
      </w:r>
    </w:p>
    <w:p w14:paraId="7DC6C37F" w14:textId="77777777" w:rsidR="00532D6C" w:rsidRPr="00E84C88" w:rsidRDefault="00532D6C" w:rsidP="00532D6C">
      <w:pPr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sz w:val="24"/>
          <w:lang w:val="af-ZA"/>
        </w:rPr>
      </w:pPr>
    </w:p>
    <w:p w14:paraId="4D46DAD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партнер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часть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разделам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прикрепил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документы</w:t>
      </w:r>
    </w:p>
    <w:p w14:paraId="3246661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подтвержденный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s-ES"/>
        </w:rPr>
        <w:t xml:space="preserve">:</w:t>
      </w:r>
    </w:p>
    <w:p w14:paraId="51C8319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2.1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заявление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заявление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согласно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h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добавлен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af-ZA"/>
        </w:rPr>
        <w:t xml:space="preserve">к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N 1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.</w:t>
      </w:r>
    </w:p>
    <w:p w14:paraId="08242E0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2,2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шт.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одобрено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рекомендовано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n-US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описание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согласно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N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1.1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es-ES"/>
        </w:rPr>
        <w:t xml:space="preserve">.</w:t>
      </w:r>
    </w:p>
    <w:p w14:paraId="6F067BC9" w14:textId="77777777" w:rsidR="00532D6C" w:rsidRPr="00E84C88" w:rsidRDefault="00532D6C" w:rsidP="00532D6C">
      <w:pPr xmlns:w="http://schemas.openxmlformats.org/wordprocessingml/2006/main">
        <w:spacing w:after="0" w:line="276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агентство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копия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сторона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существование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данные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, 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быть выполнено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агентство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через</w:t>
      </w:r>
    </w:p>
    <w:p w14:paraId="66C7C58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FFFFFF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2.4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сустав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контракт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 процедуре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участвует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порядке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консорциум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).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af-ZA"/>
        </w:rPr>
        <w:t xml:space="preserve">15:00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af-ZA"/>
        </w:rPr>
        <w:footnoteReference xmlns:w="http://schemas.openxmlformats.org/wordprocessingml/2006/main" w:id="6"/>
      </w:r>
    </w:p>
    <w:p w14:paraId="18F1C17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2.6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предложение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согласен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N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2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Цены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стоимость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стоимость: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предсказуемый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прибыли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af-ZA"/>
        </w:rPr>
        <w:t xml:space="preserve">итого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)</w:t>
      </w:r>
      <w:r xmlns:w="http://schemas.openxmlformats.org/wordprocessingml/2006/main" w:rsidRPr="00E84C88">
        <w:rPr>
          <w:rFonts w:ascii="GHEA Grapalat" w:eastAsia="Times New Roman" w:hAnsi="GHEA Grapalat" w:cs="Sylfaen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добавлен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</w:t>
      </w:r>
      <w:r xmlns:w="http://schemas.openxmlformats.org/wordprocessingml/2006/main" w:rsidRPr="00E84C88" w:rsidDel="001A1F55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ингредиентов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состоящий из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расчета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форма.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Стоило 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компоненты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расчет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разрыв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подробности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</w:rPr>
        <w:t xml:space="preserve">вводится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af-ZA"/>
        </w:rPr>
        <w:t xml:space="preserve">.</w:t>
      </w:r>
    </w:p>
    <w:p w14:paraId="0D97712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4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es-ES"/>
        </w:rPr>
        <w:t xml:space="preserve">3.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ЗАЯВЛЕНИЕ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ПОДГОТОВИТЬ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4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es-ES"/>
        </w:rPr>
        <w:t xml:space="preserve">ПРОЦЕДУРА</w:t>
      </w:r>
    </w:p>
    <w:p w14:paraId="05DDDD1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3.1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</w:rPr>
        <w:t xml:space="preserve">чтобы.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2B7753A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0"/>
          <w:szCs w:val="24"/>
          <w:lang w:val="af-ZA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Принять участие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предложения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к ним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относящийся к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документы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помещать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конверт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котором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склеивание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Ведущий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Конверт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включено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документы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готовятся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из оригинала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кроме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3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-го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сторона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предоставил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документы,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к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которым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из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них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из оригинала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скопирован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вариант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и </w:t>
      </w:r>
      <w:r xmlns:w="http://schemas.openxmlformats.org/wordprocessingml/2006/main" w:rsidR="009E077A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2/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два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примеры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копий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документов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пакетов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соответственно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пишутся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оригинальный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копировать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слова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es-E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в приложении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инклюзивный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оригинальный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документы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вместо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им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нотариальный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аутентифицированный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4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</w:rPr>
        <w:t xml:space="preserve">примеры.</w:t>
      </w:r>
      <w:proofErr xmlns:w="http://schemas.openxmlformats.org/wordprocessingml/2006/main" w:type="gramEnd"/>
    </w:p>
    <w:p w14:paraId="1BD0420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Конверт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намерен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участвовать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составленный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документы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подписание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уполномоченный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Лицо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агент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если 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агент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власть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сдержанный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документ</w:t>
      </w:r>
    </w:p>
    <w:p w14:paraId="1F80ACC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пункте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инструкции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конверт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сделать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 языке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отмеченный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являются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</w:t>
      </w:r>
    </w:p>
    <w:p w14:paraId="2672142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1)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заказчика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презентация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место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адрес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).</w:t>
      </w:r>
    </w:p>
    <w:p w14:paraId="017C1AA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2)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код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</w:t>
      </w:r>
    </w:p>
    <w:p w14:paraId="11171D2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3)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 открывать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сессия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слова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​</w:t>
      </w:r>
    </w:p>
    <w:p w14:paraId="3EC672F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4)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имя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имя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),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местонахождение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место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номер телефона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:</w:t>
      </w:r>
    </w:p>
    <w:p w14:paraId="5E35D84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пункты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3.2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инструкции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несоответствующий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комиссия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приложения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открытие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на сессии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отказ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 идентичности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возвращаться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ведущему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.</w:t>
      </w:r>
    </w:p>
    <w:p w14:paraId="3CA4BA10" w14:textId="77777777" w:rsidR="00E84C88" w:rsidRDefault="00E84C88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3832E3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D859A2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D9FF4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A99D41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5C70DD96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3DC6D2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0AB388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AF9626A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1B164F8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0A6F4F7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DF258A7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CA85D3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FC6121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768D9CB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159BAF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5CD1B13B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9FFB00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7AD5FAB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25F4571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9B787D2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71FCC7A1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19EF8DC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0DDA51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373D28C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364B95F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489A844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901DA2F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A1572CA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8C2A1C9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8506CBD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CBDB35E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DCAB0C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126D3C3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4EE2A6F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4370B20B" w14:textId="77777777" w:rsidR="00597465" w:rsidRDefault="00597465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32F6410A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2C29F6EC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0F290DA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54ABE239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112752E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C2642B3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02D99078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6F87EAFC" w14:textId="77777777" w:rsidR="00B35FE4" w:rsidRDefault="00B35FE4" w:rsidP="00532D6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val="es-ES" w:eastAsia="ru-RU"/>
        </w:rPr>
      </w:pPr>
    </w:p>
    <w:p w14:paraId="1682D075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Sylfaen"/>
          <w:b/>
          <w:sz w:val="20"/>
          <w:szCs w:val="20"/>
          <w:lang w:val="es-ES" w:eastAsia="ru-RU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 w:eastAsia="ru-RU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 w:eastAsia="ru-RU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es-ES" w:eastAsia="ru-RU"/>
        </w:rPr>
        <w:t xml:space="preserve">№ 1</w:t>
      </w:r>
    </w:p>
    <w:p w14:paraId="3383C769" w14:textId="680DD9FB" w:rsidR="00532D6C" w:rsidRPr="00E84C88" w:rsidRDefault="00A406BF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LM-THAT-GHAPSDB-25/02</w:t>
      </w:r>
      <w:r xmlns:w="http://schemas.openxmlformats.org/wordprocessingml/2006/main"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кодом</w:t>
      </w:r>
    </w:p>
    <w:p w14:paraId="6185D5B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приглашения</w:t>
      </w:r>
    </w:p>
    <w:p w14:paraId="6665C89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9CE332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24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4"/>
          <w:szCs w:val="24"/>
          <w:lang w:val="es-ES"/>
        </w:rPr>
        <w:t xml:space="preserve">ЗАЯВЛЕНИЕ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4"/>
          <w:szCs w:val="24"/>
          <w:lang w:val="es-ES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szCs w:val="24"/>
          <w:lang w:val="es-ES"/>
        </w:rPr>
        <w:t xml:space="preserve">ЗАЯВЛЕНИЕ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*</w:t>
      </w:r>
    </w:p>
    <w:p w14:paraId="268C821C" w14:textId="77777777" w:rsidR="00532D6C" w:rsidRPr="00E84C88" w:rsidRDefault="00532D6C" w:rsidP="00532D6C">
      <w:pPr xmlns:w="http://schemas.openxmlformats.org/wordprocessingml/2006/main">
        <w:keepNext/>
        <w:spacing w:after="0" w:line="240" w:lineRule="auto"/>
        <w:jc w:val="center"/>
        <w:outlineLvl w:val="5"/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 xml:space="preserve">на опрос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4"/>
          <w:szCs w:val="24"/>
          <w:lang w:val="es-ES" w:eastAsia="ru-RU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4"/>
          <w:szCs w:val="24"/>
          <w:lang w:val="es-ES" w:eastAsia="ru-RU"/>
        </w:rPr>
        <w:t xml:space="preserve">  </w:t>
      </w:r>
    </w:p>
    <w:p w14:paraId="77682F14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72E31A55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отчеты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желание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участвовать</w:t>
      </w:r>
    </w:p>
    <w:p w14:paraId="0D7629B1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vertAlign w:val="superscript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</w:p>
    <w:p w14:paraId="092A13B1" w14:textId="50FE275D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lang w:val="es-ES"/>
        </w:rPr>
        <w:t xml:space="preserve">из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="00A406B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LM-THAT-GHAPSDB-25/02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заявил</w:t>
      </w:r>
    </w:p>
    <w:p w14:paraId="2E421D1B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клиента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имя:</w:t>
      </w:r>
    </w:p>
    <w:p w14:paraId="39636A4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Arial"/>
          <w:sz w:val="16"/>
          <w:szCs w:val="16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 xml:space="preserve">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порция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порции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35F1EF7A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номер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дозы 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ов 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)</w:t>
      </w:r>
    </w:p>
    <w:p w14:paraId="1D7CFD8E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приложение</w:t>
      </w:r>
    </w:p>
    <w:p w14:paraId="5F17E915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u w:val="single"/>
          <w:lang w:val="es-ES"/>
        </w:rPr>
      </w:pPr>
    </w:p>
    <w:p w14:paraId="3355A2D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              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отчеты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</w:p>
    <w:p w14:paraId="7754241C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имя:</w:t>
      </w:r>
    </w:p>
    <w:p w14:paraId="71FA2D7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житель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:</w:t>
      </w:r>
    </w:p>
    <w:p w14:paraId="25B04D8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страна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имя:</w:t>
      </w:r>
    </w:p>
    <w:p w14:paraId="779C3A7E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                </w:t>
      </w:r>
    </w:p>
    <w:p w14:paraId="3F7CE1EB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u w:val="single"/>
          <w:lang w:val="es-ES"/>
        </w:rPr>
        <w:t xml:space="preserve">                    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из</w:t>
      </w:r>
    </w:p>
    <w:p w14:paraId="34F3CEC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</w:t>
      </w:r>
    </w:p>
    <w:p w14:paraId="0851BE42" w14:textId="77777777" w:rsidR="00532D6C" w:rsidRPr="00E84C88" w:rsidRDefault="00532D6C" w:rsidP="00532D6C">
      <w:pPr xmlns:w="http://schemas.openxmlformats.org/wordprocessingml/2006/main"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u w:val="single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плательщика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бухгалтерский учет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число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u w:val="single"/>
          <w:lang w:val="es-ES"/>
        </w:rPr>
        <w:t xml:space="preserve">:</w:t>
      </w:r>
    </w:p>
    <w:p w14:paraId="42FCA266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1416" w:firstLine="708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плательщика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бухгалтерский учет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число</w:t>
      </w:r>
    </w:p>
    <w:p w14:paraId="70EEF446" w14:textId="77777777" w:rsidR="00532D6C" w:rsidRPr="00E84C88" w:rsidRDefault="00532D6C" w:rsidP="00532D6C">
      <w:pPr xmlns:w="http://schemas.openxmlformats.org/wordprocessingml/2006/main"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почты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адрес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es-ES"/>
        </w:rPr>
        <w:t xml:space="preserve">:</w:t>
      </w:r>
    </w:p>
    <w:p w14:paraId="1A1E1DBD" w14:textId="77777777" w:rsidR="00532D6C" w:rsidRPr="00E84C88" w:rsidRDefault="00532D6C" w:rsidP="009E077A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0"/>
          <w:szCs w:val="1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                                                                  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почты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es-ES"/>
        </w:rPr>
        <w:t xml:space="preserve">адрес</w:t>
      </w:r>
    </w:p>
    <w:p w14:paraId="10679C5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71E4EC9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7656931C" w14:textId="77777777" w:rsidR="00532D6C" w:rsidRPr="00E84C88" w:rsidRDefault="00532D6C" w:rsidP="00532D6C">
      <w:pPr xmlns:w="http://schemas.openxmlformats.org/wordprocessingml/2006/main"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адрес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является: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------------------------------------------------ ---- -: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14:paraId="7256830B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активность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адрес</w:t>
      </w:r>
    </w:p>
    <w:p w14:paraId="7BEE302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hy-AM"/>
        </w:rPr>
      </w:pPr>
    </w:p>
    <w:p w14:paraId="7BBA75C6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3B4527E3" w14:textId="77777777" w:rsidR="00532D6C" w:rsidRPr="00E84C88" w:rsidRDefault="00532D6C" w:rsidP="00532D6C">
      <w:pPr xmlns:w="http://schemas.openxmlformats.org/wordprocessingml/2006/main">
        <w:numPr>
          <w:ilvl w:val="0"/>
          <w:numId w:val="2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номер телефона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является: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------------------------------------------------ ---- -: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</w:t>
      </w:r>
    </w:p>
    <w:p w14:paraId="67180C26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354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телефон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число</w:t>
      </w:r>
    </w:p>
    <w:p w14:paraId="20970218" w14:textId="77777777" w:rsidR="00532D6C" w:rsidRPr="00E84C88" w:rsidRDefault="00532D6C" w:rsidP="00532D6C">
      <w:pPr>
        <w:spacing w:after="0" w:line="240" w:lineRule="auto"/>
        <w:ind w:firstLine="709"/>
        <w:rPr>
          <w:rFonts w:ascii="GHEA Grapalat" w:eastAsia="Times New Roman" w:hAnsi="GHEA Grapalat" w:cs="Arial"/>
          <w:sz w:val="20"/>
          <w:szCs w:val="20"/>
          <w:lang w:val="hy-AM"/>
        </w:rPr>
      </w:pPr>
    </w:p>
    <w:p w14:paraId="5C3828F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 xml:space="preserve">    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объявление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это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что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14:paraId="718841D3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6"/>
          <w:szCs w:val="24"/>
          <w:vertAlign w:val="superscript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</w:p>
    <w:p w14:paraId="13524167" w14:textId="4146ED36" w:rsidR="00532D6C" w:rsidRPr="00E84C88" w:rsidRDefault="00532D6C" w:rsidP="00532D6C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1)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удовлетворение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="00A406B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LM-THAT-GHAPSDB-25/02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участие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права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предпринимать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быть признанным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случае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течение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срока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отправьте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обеспечение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vertAlign w:val="superscript"/>
          <w:lang w:val="hy-AM"/>
        </w:rPr>
        <w:footnoteReference xmlns:w="http://schemas.openxmlformats.org/wordprocessingml/2006/main" w:id="7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s-ES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</w:p>
    <w:p w14:paraId="55A3C8BC" w14:textId="7D3D46C7" w:rsidR="00532D6C" w:rsidRPr="00E84C88" w:rsidRDefault="00532D6C" w:rsidP="00532D6C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Arial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2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xmlns:w="http://schemas.openxmlformats.org/wordprocessingml/2006/main" w:rsidR="00A406B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ЛМ-ТО-ГАПЗБ-25/02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на опрос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кадре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Sylfaen"/>
          <w:lang w:val="es-ES"/>
        </w:rPr>
        <w:t xml:space="preserve">  </w:t>
      </w:r>
    </w:p>
    <w:p w14:paraId="0758B69B" w14:textId="77777777" w:rsidR="00532D6C" w:rsidRPr="00E84C88" w:rsidRDefault="00532D6C" w:rsidP="00532D6C">
      <w:pPr xmlns:w="http://schemas.openxmlformats.org/wordprocessingml/2006/main"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слабый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отдал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или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слабый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дать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доминирующий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позиция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злоупотреблять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антиконкурентный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соглашение</w:t>
      </w:r>
    </w:p>
    <w:p w14:paraId="716217C5" w14:textId="77777777" w:rsidR="00532D6C" w:rsidRPr="00E84C88" w:rsidRDefault="00532D6C" w:rsidP="00532D6C">
      <w:pPr xmlns:w="http://schemas.openxmlformats.org/wordprocessingml/2006/main">
        <w:numPr>
          <w:ilvl w:val="0"/>
          <w:numId w:val="18"/>
        </w:num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отсутствующий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определенный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lang w:val="es-ES"/>
        </w:rPr>
        <w:t xml:space="preserve"> </w:t>
      </w:r>
    </w:p>
    <w:p w14:paraId="5B36DAF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627C6158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взаимосвязаны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люди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или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)</w:t>
      </w:r>
      <w:r xmlns:w="http://schemas.openxmlformats.org/wordprocessingml/2006/main" w:rsidRPr="00E84C88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из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</w:t>
      </w:r>
    </w:p>
    <w:p w14:paraId="58AF5EB5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</w:p>
    <w:p w14:paraId="5AD13B9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учредил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чем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пятьдесят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процент</w:t>
      </w:r>
      <w:r xmlns:w="http://schemas.openxmlformats.org/wordprocessingml/2006/main" w:rsidRPr="00E84C88">
        <w:rPr>
          <w:rFonts w:ascii="GHEA Grapalat" w:eastAsia="Times New Roman" w:hAnsi="GHEA Grapalat" w:cs="Times New Roman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чтобы</w:t>
      </w:r>
    </w:p>
    <w:p w14:paraId="27E8EB86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 xml:space="preserve">                                                                     </w:t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</w:p>
    <w:p w14:paraId="2DA04654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принадлежащий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иметь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долю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организации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одновременный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участие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дело</w:t>
      </w:r>
    </w:p>
    <w:p w14:paraId="78B6C567" w14:textId="77777777" w:rsidR="00532D6C" w:rsidRPr="00E84C88" w:rsidRDefault="00532D6C" w:rsidP="00532D6C">
      <w:pPr>
        <w:spacing w:after="0" w:line="240" w:lineRule="auto"/>
        <w:ind w:left="720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16BFE5CC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720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так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 xml:space="preserve">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из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настоящий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бенефициары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касательно</w:t>
      </w:r>
    </w:p>
    <w:p w14:paraId="5ADF93CE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hy-AM"/>
        </w:rPr>
        <w:t xml:space="preserve">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vertAlign w:val="superscript"/>
          <w:lang w:val="es-ES"/>
        </w:rPr>
        <w:t xml:space="preserve">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</w:p>
    <w:p w14:paraId="4E3637B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14:paraId="1104B80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содержащий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веб-сайт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связь: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----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hy-AM"/>
        </w:rPr>
        <w:t xml:space="preserve">-------------------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-------------------- ---- </w:t>
      </w:r>
      <w:r xmlns:w="http://schemas.openxmlformats.org/wordprocessingml/2006/main" w:rsidRPr="00E84C88">
        <w:rPr>
          <w:rFonts w:ascii="GHEA Grapalat" w:eastAsia="Times New Roman" w:hAnsi="GHEA Grapalat" w:cs="Arial"/>
          <w:sz w:val="18"/>
          <w:szCs w:val="18"/>
          <w:lang w:val="hy-AM"/>
        </w:rPr>
        <w:t xml:space="preserve">* *</w:t>
      </w:r>
      <w:r xmlns:w="http://schemas.openxmlformats.org/wordprocessingml/2006/main" w:rsidRPr="00E84C88">
        <w:rPr>
          <w:rFonts w:ascii="GHEA Grapalat" w:eastAsia="Times New Roman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7D13EB9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10"/>
          <w:szCs w:val="10"/>
          <w:lang w:val="es-ES"/>
        </w:rPr>
      </w:pPr>
    </w:p>
    <w:p w14:paraId="0042931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Прикрепил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</w:p>
    <w:p w14:paraId="1510D376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</w:p>
    <w:p w14:paraId="418D1901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Описание: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1.1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.</w:t>
      </w:r>
    </w:p>
    <w:p w14:paraId="5D0519FA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27C27D57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6B4F2D3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5785D90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44E3400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___________________________________________________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Принять участие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лидера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должность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 xml:space="preserve">имя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en-US"/>
        </w:rPr>
        <w:t xml:space="preserve">местоимение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)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  <w:t xml:space="preserve">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подпись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vertAlign w:val="superscript"/>
          <w:lang w:val="hy-AM"/>
        </w:rPr>
        <w:t xml:space="preserve">)</w:t>
      </w:r>
    </w:p>
    <w:p w14:paraId="5D1D0524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Arial"/>
          <w:sz w:val="20"/>
          <w:szCs w:val="24"/>
          <w:vertAlign w:val="superscript"/>
          <w:lang w:val="es-ES"/>
        </w:rPr>
      </w:pPr>
    </w:p>
    <w:p w14:paraId="3D5B2ECA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6E1EC6C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Т.</w:t>
      </w:r>
      <w:r xmlns:w="http://schemas.openxmlformats.org/wordprocessingml/2006/main" w:rsidRPr="00E84C88">
        <w:rPr>
          <w:rFonts w:ascii="GHEA Grapalat" w:eastAsia="Times New Roman" w:hAnsi="GHEA Grapalat" w:cs="Arial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8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</w:p>
    <w:p w14:paraId="2DBBF65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EE636CF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0D1567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br xmlns:w="http://schemas.openxmlformats.org/wordprocessingml/2006/main" w:type="page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1.1</w:t>
      </w:r>
    </w:p>
    <w:p w14:paraId="79EE5CE7" w14:textId="1F792756" w:rsidR="00532D6C" w:rsidRPr="00E84C88" w:rsidRDefault="00A406BF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LM-THAT-GHAPSDB-25/02</w:t>
      </w:r>
      <w:r xmlns:w="http://schemas.openxmlformats.org/wordprocessingml/2006/main"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кодом</w:t>
      </w:r>
    </w:p>
    <w:p w14:paraId="486F160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приглашения</w:t>
      </w:r>
    </w:p>
    <w:p w14:paraId="68AD2FE8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4"/>
          <w:szCs w:val="24"/>
          <w:lang w:val="es-ES"/>
        </w:rPr>
      </w:pPr>
    </w:p>
    <w:p w14:paraId="5713D2E9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E8F299C" w14:textId="77777777" w:rsidR="00532D6C" w:rsidRPr="00E84C88" w:rsidRDefault="00532D6C" w:rsidP="00532D6C">
      <w:pPr xmlns:w="http://schemas.openxmlformats.org/wordprocessingml/2006/main"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ОПИСАНИЕ:</w:t>
      </w:r>
    </w:p>
    <w:p w14:paraId="453C0DE7" w14:textId="77777777" w:rsidR="00532D6C" w:rsidRPr="00E84C88" w:rsidRDefault="00532D6C" w:rsidP="00532D6C">
      <w:pPr xmlns:w="http://schemas.openxmlformats.org/wordprocessingml/2006/main"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</w:p>
    <w:p w14:paraId="2BEE34A8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6C66CD6C" w14:textId="02998AE3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 xml:space="preserve">      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u w:val="single"/>
          <w:lang w:val="es-E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="00A406BF">
        <w:rPr>
          <w:rFonts w:ascii="Arial" w:eastAsia="Times New Roman" w:hAnsi="Arial" w:cs="Arial"/>
          <w:color w:val="000000"/>
          <w:sz w:val="20"/>
          <w:szCs w:val="20"/>
          <w:lang w:val="af-ZA"/>
        </w:rPr>
        <w:t xml:space="preserve">LM-THAT-GHAPSDB-25/02</w:t>
      </w:r>
    </w:p>
    <w:p w14:paraId="3EE3918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Arial"/>
          <w:sz w:val="20"/>
          <w:szCs w:val="20"/>
          <w:u w:val="single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es-ES"/>
        </w:rPr>
        <w:t xml:space="preserve">                                   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имя:</w:t>
      </w:r>
    </w:p>
    <w:p w14:paraId="3B520A0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 кадре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ниже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Описание: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</w:p>
    <w:p w14:paraId="5556CA23" w14:textId="77777777" w:rsidR="00532D6C" w:rsidRPr="00E84C88" w:rsidRDefault="00532D6C" w:rsidP="00532D6C">
      <w:pPr>
        <w:keepNext/>
        <w:spacing w:after="0" w:line="240" w:lineRule="auto"/>
        <w:ind w:firstLine="567"/>
        <w:jc w:val="center"/>
        <w:outlineLvl w:val="2"/>
        <w:rPr>
          <w:rFonts w:ascii="GHEA Grapalat" w:eastAsia="Times New Roman" w:hAnsi="GHEA Grapalat" w:cs="Arial"/>
          <w:sz w:val="20"/>
          <w:szCs w:val="20"/>
          <w:lang w:val="es-ES"/>
        </w:rPr>
      </w:pPr>
    </w:p>
    <w:p w14:paraId="7D9591A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532D6C" w:rsidRPr="00E84C88" w14:paraId="34B7CEA5" w14:textId="77777777" w:rsidTr="00532D6C">
        <w:tc>
          <w:tcPr>
            <w:tcW w:w="1368" w:type="dxa"/>
            <w:vMerge w:val="restart"/>
            <w:vAlign w:val="center"/>
          </w:tcPr>
          <w:p w14:paraId="6E00C36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Доза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для</w:t>
            </w:r>
          </w:p>
        </w:tc>
        <w:tc>
          <w:tcPr>
            <w:tcW w:w="8550" w:type="dxa"/>
            <w:gridSpan w:val="5"/>
            <w:vAlign w:val="center"/>
          </w:tcPr>
          <w:p w14:paraId="2E5602D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Рекомендуется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продукта</w:t>
            </w:r>
          </w:p>
        </w:tc>
      </w:tr>
      <w:tr w:rsidR="00532D6C" w:rsidRPr="00E84C88" w14:paraId="2E27E77E" w14:textId="77777777" w:rsidTr="00532D6C">
        <w:tc>
          <w:tcPr>
            <w:tcW w:w="1368" w:type="dxa"/>
            <w:vMerge/>
            <w:vAlign w:val="center"/>
          </w:tcPr>
          <w:p w14:paraId="0A7F4FE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512A3BF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n-US"/>
              </w:rPr>
              <w:t xml:space="preserve">Ирме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 xml:space="preserve">имя:</w:t>
            </w:r>
          </w:p>
        </w:tc>
        <w:tc>
          <w:tcPr>
            <w:tcW w:w="2003" w:type="dxa"/>
            <w:vAlign w:val="center"/>
          </w:tcPr>
          <w:p w14:paraId="5C4A8EA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товар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знак</w:t>
            </w:r>
          </w:p>
        </w:tc>
        <w:tc>
          <w:tcPr>
            <w:tcW w:w="1757" w:type="dxa"/>
            <w:vAlign w:val="center"/>
          </w:tcPr>
          <w:p w14:paraId="334E768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 xml:space="preserve">бренд</w:t>
            </w:r>
          </w:p>
        </w:tc>
        <w:tc>
          <w:tcPr>
            <w:tcW w:w="1530" w:type="dxa"/>
            <w:vAlign w:val="center"/>
          </w:tcPr>
          <w:p w14:paraId="6426E4A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производителя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имя:</w:t>
            </w:r>
          </w:p>
        </w:tc>
        <w:tc>
          <w:tcPr>
            <w:tcW w:w="1800" w:type="dxa"/>
            <w:vAlign w:val="center"/>
          </w:tcPr>
          <w:p w14:paraId="431F987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технический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характеристики</w:t>
            </w:r>
          </w:p>
        </w:tc>
      </w:tr>
      <w:tr w:rsidR="00532D6C" w:rsidRPr="00E84C88" w14:paraId="0BBC9F2E" w14:textId="77777777" w:rsidTr="00532D6C">
        <w:tc>
          <w:tcPr>
            <w:tcW w:w="1368" w:type="dxa"/>
          </w:tcPr>
          <w:p w14:paraId="4BE88857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32C35AF5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0B852B52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0EDB92C1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18999ECD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586DEA2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628A675A" w14:textId="77777777" w:rsidTr="00532D6C">
        <w:tc>
          <w:tcPr>
            <w:tcW w:w="1368" w:type="dxa"/>
          </w:tcPr>
          <w:p w14:paraId="5E336659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74EA5ED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5E453745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206631E7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0B952A9C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7490654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  <w:tr w:rsidR="00532D6C" w:rsidRPr="00E84C88" w14:paraId="35D2D801" w14:textId="77777777" w:rsidTr="00532D6C">
        <w:tc>
          <w:tcPr>
            <w:tcW w:w="1368" w:type="dxa"/>
          </w:tcPr>
          <w:p w14:paraId="72ABCC9F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460" w:type="dxa"/>
          </w:tcPr>
          <w:p w14:paraId="43D5E34D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</w:tcPr>
          <w:p w14:paraId="7F7DDE6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757" w:type="dxa"/>
          </w:tcPr>
          <w:p w14:paraId="1ACA2908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</w:tcPr>
          <w:p w14:paraId="5894C516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</w:tcPr>
          <w:p w14:paraId="5E59CB23" w14:textId="77777777" w:rsidR="00532D6C" w:rsidRPr="00E84C88" w:rsidRDefault="00532D6C" w:rsidP="00532D6C">
            <w:pPr>
              <w:keepNext/>
              <w:spacing w:after="0" w:line="240" w:lineRule="auto"/>
              <w:outlineLvl w:val="2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</w:tbl>
    <w:p w14:paraId="74B5737B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701C1CB5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018642AB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16B857CA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en-US"/>
        </w:rPr>
      </w:pPr>
    </w:p>
    <w:p w14:paraId="390CA6A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3562BBA3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en-US"/>
        </w:rPr>
        <w:t xml:space="preserve">    </w:t>
      </w:r>
    </w:p>
    <w:p w14:paraId="27C51F5A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руководителя 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должность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фамилия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)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подпись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50508FF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3DAEFEF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7D794C6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Arial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Т.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4"/>
          <w:lang w:val="hy-AM"/>
        </w:rPr>
        <w:t xml:space="preserve"> </w:t>
      </w:r>
    </w:p>
    <w:p w14:paraId="3176295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D1C175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9B740D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af-ZA" w:eastAsia="ru-RU"/>
        </w:rPr>
      </w:pPr>
    </w:p>
    <w:p w14:paraId="663E42DA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D97967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B75057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35F67CC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E1DAE1D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3AD606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D594A4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8287D7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BA20FFB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34BF7F6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47461D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FDB891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4282D52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45F926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8178A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EFF623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667718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97B45F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9392E7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1B7609E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30276B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092661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B62442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3DCC1C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70247E1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D8C6E43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F6ECCFD" w14:textId="77777777" w:rsidR="00E84C88" w:rsidRDefault="00E84C88" w:rsidP="00E84C88">
      <w:pPr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b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sz w:val="20"/>
          <w:szCs w:val="20"/>
          <w:lang w:val="hy-AM"/>
        </w:rPr>
        <w:lastRenderedPageBreak/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  <w:r>
        <w:rPr>
          <w:rFonts w:ascii="Arial" w:eastAsia="Times New Roman" w:hAnsi="Arial" w:cs="Arial"/>
          <w:b/>
          <w:sz w:val="20"/>
          <w:szCs w:val="20"/>
          <w:lang w:val="hy-AM"/>
        </w:rPr>
        <w:tab/>
      </w:r>
    </w:p>
    <w:p w14:paraId="58BAFF25" w14:textId="77777777" w:rsidR="00532D6C" w:rsidRPr="00E84C88" w:rsidRDefault="00532D6C" w:rsidP="00E84C88">
      <w:pPr xmlns:w="http://schemas.openxmlformats.org/wordprocessingml/2006/main">
        <w:keepNext/>
        <w:spacing w:after="0" w:line="240" w:lineRule="auto"/>
        <w:ind w:firstLine="708"/>
        <w:jc w:val="center"/>
        <w:outlineLvl w:val="2"/>
        <w:rPr>
          <w:rFonts w:ascii="Arial" w:eastAsia="Times New Roman" w:hAnsi="Arial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Приложение 1.2**</w:t>
      </w:r>
    </w:p>
    <w:p w14:paraId="18DB0463" w14:textId="46D997AE" w:rsidR="00532D6C" w:rsidRPr="00E84C88" w:rsidRDefault="00A406BF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sz w:val="20"/>
          <w:szCs w:val="20"/>
          <w:lang w:val="es-ES"/>
        </w:rPr>
        <w:t xml:space="preserve">С кодом LM-THAT-GHAPZB-25/02</w:t>
      </w:r>
    </w:p>
    <w:p w14:paraId="25440A8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Arial" w:eastAsia="Times New Roman" w:hAnsi="Arial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приглашения запросить ценовое предложение</w:t>
      </w:r>
    </w:p>
    <w:p w14:paraId="3E55B317" w14:textId="77777777" w:rsidR="00532D6C" w:rsidRPr="00E84C88" w:rsidRDefault="00532D6C" w:rsidP="00532D6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/>
        </w:rPr>
      </w:pPr>
    </w:p>
    <w:p w14:paraId="78C45A76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ФОРМА</w:t>
      </w:r>
    </w:p>
    <w:p w14:paraId="1FCF4A4B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ЗАЯВЛЕНИЕ ФАКТИЧЕСКИХ БЕНЕФИЦИАРОВ</w:t>
      </w:r>
    </w:p>
    <w:p w14:paraId="6E61E899" w14:textId="77777777" w:rsidR="00532D6C" w:rsidRPr="00E84C88" w:rsidRDefault="00532D6C" w:rsidP="00532D6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sz w:val="20"/>
          <w:szCs w:val="20"/>
          <w:lang w:val="es-ES"/>
        </w:rPr>
      </w:pPr>
    </w:p>
    <w:p w14:paraId="3D252F1E" w14:textId="77777777" w:rsidR="00532D6C" w:rsidRPr="00E84C88" w:rsidRDefault="00532D6C" w:rsidP="00532D6C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Организация</w:t>
      </w:r>
    </w:p>
    <w:p w14:paraId="568D5D5A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Данные компании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532D6C" w:rsidRPr="00E84C88" w14:paraId="32A6D75D" w14:textId="77777777" w:rsidTr="00532D6C">
        <w:tc>
          <w:tcPr>
            <w:tcW w:w="2836" w:type="dxa"/>
            <w:shd w:val="clear" w:color="auto" w:fill="D9E2F3"/>
            <w:vAlign w:val="center"/>
          </w:tcPr>
          <w:p w14:paraId="08431C2B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14:paraId="119C4244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4CCD000C" w14:textId="77777777" w:rsidTr="00532D6C">
        <w:tc>
          <w:tcPr>
            <w:tcW w:w="2836" w:type="dxa"/>
            <w:shd w:val="clear" w:color="auto" w:fill="D9E2F3"/>
            <w:vAlign w:val="center"/>
          </w:tcPr>
          <w:p w14:paraId="45A0C827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Название на латыни</w:t>
            </w:r>
          </w:p>
        </w:tc>
        <w:tc>
          <w:tcPr>
            <w:tcW w:w="6180" w:type="dxa"/>
            <w:vAlign w:val="center"/>
          </w:tcPr>
          <w:p w14:paraId="442B50F1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0829CCC3" w14:textId="77777777" w:rsidTr="00532D6C">
        <w:tc>
          <w:tcPr>
            <w:tcW w:w="2836" w:type="dxa"/>
            <w:shd w:val="clear" w:color="auto" w:fill="D9E2F3"/>
            <w:vAlign w:val="center"/>
          </w:tcPr>
          <w:p w14:paraId="6F87A5AC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14:paraId="41EBA51B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2E28C214" w14:textId="77777777" w:rsidTr="00532D6C">
        <w:tc>
          <w:tcPr>
            <w:tcW w:w="2836" w:type="dxa"/>
            <w:shd w:val="clear" w:color="auto" w:fill="D9E2F3"/>
            <w:vAlign w:val="center"/>
          </w:tcPr>
          <w:p w14:paraId="46A1010C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Дата, месяц, год регистрации</w:t>
            </w:r>
          </w:p>
        </w:tc>
        <w:tc>
          <w:tcPr>
            <w:tcW w:w="6180" w:type="dxa"/>
            <w:vAlign w:val="center"/>
          </w:tcPr>
          <w:p w14:paraId="29B209A5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4BDACA38" w14:textId="77777777" w:rsidTr="00532D6C">
        <w:tc>
          <w:tcPr>
            <w:tcW w:w="2836" w:type="dxa"/>
            <w:shd w:val="clear" w:color="auto" w:fill="D9E2F3"/>
            <w:vAlign w:val="center"/>
          </w:tcPr>
          <w:p w14:paraId="6CAA4983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Адрес регистрации:</w:t>
            </w:r>
          </w:p>
        </w:tc>
        <w:tc>
          <w:tcPr>
            <w:tcW w:w="6180" w:type="dxa"/>
            <w:vAlign w:val="center"/>
          </w:tcPr>
          <w:p w14:paraId="5BD31508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36E3E562" w14:textId="77777777" w:rsidTr="00532D6C">
        <w:tc>
          <w:tcPr>
            <w:tcW w:w="2836" w:type="dxa"/>
            <w:shd w:val="clear" w:color="auto" w:fill="D9E2F3"/>
            <w:vAlign w:val="center"/>
          </w:tcPr>
          <w:p w14:paraId="238C98EB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Государство регистрации</w:t>
            </w:r>
          </w:p>
        </w:tc>
        <w:tc>
          <w:tcPr>
            <w:tcW w:w="6180" w:type="dxa"/>
            <w:vAlign w:val="center"/>
          </w:tcPr>
          <w:p w14:paraId="63D3294A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6C616A97" w14:textId="77777777" w:rsidTr="00532D6C">
        <w:tc>
          <w:tcPr>
            <w:tcW w:w="2836" w:type="dxa"/>
            <w:shd w:val="clear" w:color="auto" w:fill="D9E2F3"/>
            <w:vAlign w:val="center"/>
          </w:tcPr>
          <w:p w14:paraId="5FE3B0D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3D046347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70430DDA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Лицо, подающее 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A406BF" w14:paraId="6EE3D961" w14:textId="77777777" w:rsidTr="00532D6C">
        <w:tc>
          <w:tcPr>
            <w:tcW w:w="2835" w:type="dxa"/>
            <w:shd w:val="clear" w:color="auto" w:fill="D9E2F3"/>
            <w:vAlign w:val="center"/>
          </w:tcPr>
          <w:p w14:paraId="57774CB8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Имя и фамилия лица, подающего декларацию</w:t>
            </w:r>
          </w:p>
        </w:tc>
        <w:tc>
          <w:tcPr>
            <w:tcW w:w="6180" w:type="dxa"/>
            <w:vAlign w:val="center"/>
          </w:tcPr>
          <w:p w14:paraId="16C717AC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532D6C" w:rsidRPr="00E84C88" w14:paraId="505BF03D" w14:textId="77777777" w:rsidTr="00532D6C">
        <w:tc>
          <w:tcPr>
            <w:tcW w:w="2835" w:type="dxa"/>
            <w:shd w:val="clear" w:color="auto" w:fill="D9E2F3"/>
            <w:vAlign w:val="center"/>
          </w:tcPr>
          <w:p w14:paraId="36174B6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Должность лица, подающего декларацию</w:t>
            </w:r>
          </w:p>
        </w:tc>
        <w:tc>
          <w:tcPr>
            <w:tcW w:w="6180" w:type="dxa"/>
            <w:vAlign w:val="center"/>
          </w:tcPr>
          <w:p w14:paraId="36B4C7A6" w14:textId="77777777" w:rsidR="00532D6C" w:rsidRPr="00E84C88" w:rsidRDefault="00532D6C" w:rsidP="00532D6C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</w:tbl>
    <w:p w14:paraId="721C3231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Arial" w:eastAsia="Times New Roman" w:hAnsi="Arial" w:cs="Arial"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Подача заявления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A406BF" w14:paraId="37616CB2" w14:textId="77777777" w:rsidTr="00532D6C">
        <w:tc>
          <w:tcPr>
            <w:tcW w:w="2835" w:type="dxa"/>
            <w:shd w:val="clear" w:color="auto" w:fill="D9E2F3"/>
            <w:vAlign w:val="center"/>
          </w:tcPr>
          <w:p w14:paraId="3EBE806E" w14:textId="77777777" w:rsidR="00532D6C" w:rsidRPr="00C9392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подписание</w:t>
            </w:r>
            <w:r xmlns:w="http://schemas.openxmlformats.org/wordprocessingml/2006/main"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C9392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s-E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80" w:type="dxa"/>
            <w:vAlign w:val="center"/>
          </w:tcPr>
          <w:p w14:paraId="2D51D4E7" w14:textId="77777777" w:rsidR="00532D6C" w:rsidRPr="00C9392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s-ES"/>
              </w:rPr>
            </w:pPr>
          </w:p>
        </w:tc>
      </w:tr>
      <w:tr w:rsidR="00532D6C" w:rsidRPr="00E84C88" w14:paraId="15BF3DA3" w14:textId="77777777" w:rsidTr="00532D6C">
        <w:tc>
          <w:tcPr>
            <w:tcW w:w="2835" w:type="dxa"/>
            <w:shd w:val="clear" w:color="auto" w:fill="D9E2F3"/>
            <w:vAlign w:val="center"/>
          </w:tcPr>
          <w:p w14:paraId="2F93CD25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страниц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количество</w:t>
            </w:r>
          </w:p>
        </w:tc>
        <w:tc>
          <w:tcPr>
            <w:tcW w:w="6180" w:type="dxa"/>
            <w:vAlign w:val="center"/>
          </w:tcPr>
          <w:p w14:paraId="5431CE2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964DF26" w14:textId="77777777" w:rsidTr="00532D6C">
        <w:tc>
          <w:tcPr>
            <w:tcW w:w="2835" w:type="dxa"/>
            <w:shd w:val="clear" w:color="auto" w:fill="D9E2F3"/>
            <w:vAlign w:val="center"/>
          </w:tcPr>
          <w:p w14:paraId="64AC4CE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представитель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подпись</w:t>
            </w:r>
          </w:p>
        </w:tc>
        <w:tc>
          <w:tcPr>
            <w:tcW w:w="6180" w:type="dxa"/>
            <w:vAlign w:val="center"/>
          </w:tcPr>
          <w:p w14:paraId="410F776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7DD16CC6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14:paraId="6646DC11" w14:textId="77777777" w:rsidR="00532D6C" w:rsidRPr="00E84C88" w:rsidRDefault="00532D6C" w:rsidP="00532D6C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Акции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листинг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данные</w:t>
      </w:r>
    </w:p>
    <w:p w14:paraId="477566FF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Акции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листинг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484EAE87" w14:textId="77777777" w:rsidTr="00532D6C">
        <w:tc>
          <w:tcPr>
            <w:tcW w:w="2835" w:type="dxa"/>
            <w:shd w:val="clear" w:color="auto" w:fill="D9E2F3"/>
            <w:vAlign w:val="center"/>
          </w:tcPr>
          <w:p w14:paraId="7DFD10E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Запас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фондового рынка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14:paraId="707EB76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5442FFA" w14:textId="77777777" w:rsidTr="00532D6C">
        <w:tc>
          <w:tcPr>
            <w:tcW w:w="2835" w:type="dxa"/>
            <w:shd w:val="clear" w:color="auto" w:fill="D9E2F3"/>
            <w:vAlign w:val="center"/>
          </w:tcPr>
          <w:p w14:paraId="0D8A4F3B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Ссылка: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на бирже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доступный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документы</w:t>
            </w:r>
          </w:p>
        </w:tc>
        <w:tc>
          <w:tcPr>
            <w:tcW w:w="6180" w:type="dxa"/>
            <w:vAlign w:val="center"/>
          </w:tcPr>
          <w:p w14:paraId="0E0E4A4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33F16DC7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3D498146" w14:textId="77777777" w:rsidTr="00532D6C">
        <w:tc>
          <w:tcPr>
            <w:tcW w:w="2835" w:type="dxa"/>
            <w:shd w:val="clear" w:color="auto" w:fill="D9E2F3"/>
            <w:vAlign w:val="center"/>
          </w:tcPr>
          <w:p w14:paraId="500D2A9B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14:paraId="242868C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A1D689A" w14:textId="77777777" w:rsidTr="00532D6C">
        <w:tc>
          <w:tcPr>
            <w:tcW w:w="2835" w:type="dxa"/>
            <w:shd w:val="clear" w:color="auto" w:fill="D9E2F3"/>
            <w:vAlign w:val="center"/>
          </w:tcPr>
          <w:p w14:paraId="47F13D7C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Латинская буква</w:t>
            </w:r>
          </w:p>
        </w:tc>
        <w:tc>
          <w:tcPr>
            <w:tcW w:w="6180" w:type="dxa"/>
            <w:vAlign w:val="center"/>
          </w:tcPr>
          <w:p w14:paraId="0CD09CD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F142A60" w14:textId="77777777" w:rsidTr="00532D6C">
        <w:tc>
          <w:tcPr>
            <w:tcW w:w="2835" w:type="dxa"/>
            <w:shd w:val="clear" w:color="auto" w:fill="D9E2F3"/>
            <w:vAlign w:val="center"/>
          </w:tcPr>
          <w:p w14:paraId="1542B1E4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Состояние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регистрация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число</w:t>
            </w:r>
          </w:p>
        </w:tc>
        <w:tc>
          <w:tcPr>
            <w:tcW w:w="6180" w:type="dxa"/>
            <w:vAlign w:val="center"/>
          </w:tcPr>
          <w:p w14:paraId="3AAF386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C764506" w14:textId="77777777" w:rsidTr="00532D6C">
        <w:tc>
          <w:tcPr>
            <w:tcW w:w="2835" w:type="dxa"/>
            <w:shd w:val="clear" w:color="auto" w:fill="D9E2F3"/>
            <w:vAlign w:val="center"/>
          </w:tcPr>
          <w:p w14:paraId="73AA85FB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80" w:type="dxa"/>
            <w:vAlign w:val="center"/>
          </w:tcPr>
          <w:p w14:paraId="6FE2D79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EF89C50" w14:textId="77777777" w:rsidTr="00532D6C">
        <w:tc>
          <w:tcPr>
            <w:tcW w:w="2835" w:type="dxa"/>
            <w:shd w:val="clear" w:color="auto" w:fill="D9E2F3"/>
            <w:vAlign w:val="center"/>
          </w:tcPr>
          <w:p w14:paraId="1042F0CB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адрес</w:t>
            </w:r>
          </w:p>
        </w:tc>
        <w:tc>
          <w:tcPr>
            <w:tcW w:w="6180" w:type="dxa"/>
            <w:vAlign w:val="center"/>
          </w:tcPr>
          <w:p w14:paraId="731C47B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FA99E1E" w14:textId="77777777" w:rsidTr="00532D6C">
        <w:tc>
          <w:tcPr>
            <w:tcW w:w="2835" w:type="dxa"/>
            <w:shd w:val="clear" w:color="auto" w:fill="D9E2F3"/>
            <w:vAlign w:val="center"/>
          </w:tcPr>
          <w:p w14:paraId="429178B6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государство</w:t>
            </w:r>
          </w:p>
        </w:tc>
        <w:tc>
          <w:tcPr>
            <w:tcW w:w="6180" w:type="dxa"/>
            <w:vAlign w:val="center"/>
          </w:tcPr>
          <w:p w14:paraId="61D0BB2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3E23D97" w14:textId="77777777" w:rsidTr="00532D6C">
        <w:tc>
          <w:tcPr>
            <w:tcW w:w="2835" w:type="dxa"/>
            <w:shd w:val="clear" w:color="auto" w:fill="D9E2F3"/>
            <w:vAlign w:val="center"/>
          </w:tcPr>
          <w:p w14:paraId="4923A68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Исполнительный: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тела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вести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фамилия</w:t>
            </w:r>
          </w:p>
        </w:tc>
        <w:tc>
          <w:tcPr>
            <w:tcW w:w="6180" w:type="dxa"/>
            <w:vAlign w:val="center"/>
          </w:tcPr>
          <w:p w14:paraId="77B8B41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19616BF3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iCs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iCs/>
          <w:sz w:val="24"/>
          <w:szCs w:val="24"/>
          <w:lang w:val="en-US"/>
        </w:rPr>
        <w:t xml:space="preserve">Контроль</w:t>
      </w:r>
      <w:r xmlns:w="http://schemas.openxmlformats.org/wordprocessingml/2006/main" w:rsidRPr="00E84C88">
        <w:rPr>
          <w:rFonts w:ascii="GHEA Grapalat" w:eastAsia="GHEA Grapalat" w:hAnsi="GHEA Grapalat" w:cs="GHEA Grapalat"/>
          <w:iCs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iCs/>
          <w:sz w:val="24"/>
          <w:szCs w:val="24"/>
          <w:lang w:val="en-US"/>
        </w:rPr>
        <w:t xml:space="preserve">уровень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4AE56738" w14:textId="77777777" w:rsidTr="00532D6C">
        <w:tc>
          <w:tcPr>
            <w:tcW w:w="2836" w:type="dxa"/>
            <w:shd w:val="clear" w:color="auto" w:fill="D9E2F3"/>
            <w:vAlign w:val="center"/>
          </w:tcPr>
          <w:p w14:paraId="4977158E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78" w:type="dxa"/>
            <w:vAlign w:val="center"/>
          </w:tcPr>
          <w:p w14:paraId="7882BEF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5E7FA38" w14:textId="77777777" w:rsidTr="00532D6C">
        <w:tc>
          <w:tcPr>
            <w:tcW w:w="2836" w:type="dxa"/>
            <w:shd w:val="clear" w:color="auto" w:fill="D9E2F3"/>
            <w:vAlign w:val="center"/>
          </w:tcPr>
          <w:p w14:paraId="5DB5A67C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6178" w:type="dxa"/>
            <w:vAlign w:val="center"/>
          </w:tcPr>
          <w:p w14:paraId="1CC0C667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  <w:p w14:paraId="2A8831B7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</w:tbl>
    <w:p w14:paraId="6F770DC8" w14:textId="77777777" w:rsidR="00532D6C" w:rsidRPr="00E84C88" w:rsidRDefault="00532D6C" w:rsidP="00532D6C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Государство 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участие</w:t>
      </w:r>
    </w:p>
    <w:p w14:paraId="4558B0E2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участие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15DD5632" w14:textId="77777777" w:rsidTr="00532D6C">
        <w:tc>
          <w:tcPr>
            <w:tcW w:w="2837" w:type="dxa"/>
            <w:shd w:val="clear" w:color="auto" w:fill="D9E2F3"/>
            <w:vAlign w:val="center"/>
          </w:tcPr>
          <w:p w14:paraId="7686B86C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государства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14:paraId="295DFDC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0A28AF2" w14:textId="77777777" w:rsidTr="00532D6C">
        <w:tc>
          <w:tcPr>
            <w:tcW w:w="2837" w:type="dxa"/>
            <w:shd w:val="clear" w:color="auto" w:fill="D9E2F3"/>
            <w:vAlign w:val="center"/>
          </w:tcPr>
          <w:p w14:paraId="674077A8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сообщества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14:paraId="2F3B4A6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E35B6D3" w14:textId="77777777" w:rsidTr="00532D6C">
        <w:tc>
          <w:tcPr>
            <w:tcW w:w="2837" w:type="dxa"/>
            <w:shd w:val="clear" w:color="auto" w:fill="D9E2F3"/>
            <w:vAlign w:val="center"/>
          </w:tcPr>
          <w:p w14:paraId="46B90F80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80" w:type="dxa"/>
            <w:vAlign w:val="center"/>
          </w:tcPr>
          <w:p w14:paraId="4494741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2C8AE9F" w14:textId="77777777" w:rsidTr="00532D6C">
        <w:tc>
          <w:tcPr>
            <w:tcW w:w="2837" w:type="dxa"/>
            <w:shd w:val="clear" w:color="auto" w:fill="D9E2F3"/>
            <w:vAlign w:val="center"/>
          </w:tcPr>
          <w:p w14:paraId="3DB37FCA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6180" w:type="dxa"/>
            <w:vAlign w:val="center"/>
          </w:tcPr>
          <w:p w14:paraId="2A3A38A2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  <w:p w14:paraId="169B66EF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</w:tbl>
    <w:p w14:paraId="47DFF4C2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участие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6A8EBC30" w14:textId="77777777" w:rsidTr="00532D6C">
        <w:tc>
          <w:tcPr>
            <w:tcW w:w="2837" w:type="dxa"/>
            <w:shd w:val="clear" w:color="auto" w:fill="D9E2F3"/>
            <w:vAlign w:val="center"/>
          </w:tcPr>
          <w:p w14:paraId="75BD9F00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Международный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14:paraId="0689ABC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0C7E610" w14:textId="77777777" w:rsidTr="00532D6C">
        <w:tc>
          <w:tcPr>
            <w:tcW w:w="2837" w:type="dxa"/>
            <w:shd w:val="clear" w:color="auto" w:fill="D9E2F3"/>
            <w:vAlign w:val="center"/>
          </w:tcPr>
          <w:p w14:paraId="00D67CAB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Международный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Латинская буква</w:t>
            </w:r>
          </w:p>
        </w:tc>
        <w:tc>
          <w:tcPr>
            <w:tcW w:w="6180" w:type="dxa"/>
            <w:vAlign w:val="center"/>
          </w:tcPr>
          <w:p w14:paraId="3F796FEE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C8E9965" w14:textId="77777777" w:rsidTr="00532D6C">
        <w:tc>
          <w:tcPr>
            <w:tcW w:w="2837" w:type="dxa"/>
            <w:shd w:val="clear" w:color="auto" w:fill="D9E2F3"/>
            <w:vAlign w:val="center"/>
          </w:tcPr>
          <w:p w14:paraId="7FD1C8A1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80" w:type="dxa"/>
            <w:vAlign w:val="center"/>
          </w:tcPr>
          <w:p w14:paraId="2E0ABA0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6EA2E5B" w14:textId="77777777" w:rsidTr="00532D6C">
        <w:tc>
          <w:tcPr>
            <w:tcW w:w="2837" w:type="dxa"/>
            <w:shd w:val="clear" w:color="auto" w:fill="D9E2F3"/>
            <w:vAlign w:val="center"/>
          </w:tcPr>
          <w:p w14:paraId="359F9A26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6180" w:type="dxa"/>
            <w:vAlign w:val="center"/>
          </w:tcPr>
          <w:p w14:paraId="46E9715B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  <w:p w14:paraId="04AE89D4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</w:tbl>
    <w:p w14:paraId="51013692" w14:textId="77777777" w:rsidR="00532D6C" w:rsidRPr="00E84C88" w:rsidRDefault="00532D6C" w:rsidP="00532D6C">
      <w:pPr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</w:p>
    <w:p w14:paraId="36974CE4" w14:textId="77777777" w:rsidR="00532D6C" w:rsidRPr="00E84C88" w:rsidRDefault="00532D6C" w:rsidP="00532D6C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данные</w:t>
      </w:r>
    </w:p>
    <w:p w14:paraId="656D961A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Персональный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личность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сертификатор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532D6C" w:rsidRPr="00E84C88" w14:paraId="16BFCA5A" w14:textId="77777777" w:rsidTr="00532D6C">
        <w:tc>
          <w:tcPr>
            <w:tcW w:w="2836" w:type="dxa"/>
            <w:shd w:val="clear" w:color="auto" w:fill="D9E2F3"/>
            <w:vAlign w:val="center"/>
          </w:tcPr>
          <w:p w14:paraId="38244407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78" w:type="dxa"/>
            <w:vAlign w:val="center"/>
          </w:tcPr>
          <w:p w14:paraId="62529F8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87BD32B" w14:textId="77777777" w:rsidTr="00532D6C">
        <w:tc>
          <w:tcPr>
            <w:tcW w:w="2836" w:type="dxa"/>
            <w:shd w:val="clear" w:color="auto" w:fill="D9E2F3"/>
            <w:vAlign w:val="center"/>
          </w:tcPr>
          <w:p w14:paraId="56C2A846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Фамилия:</w:t>
            </w:r>
          </w:p>
        </w:tc>
        <w:tc>
          <w:tcPr>
            <w:tcW w:w="6178" w:type="dxa"/>
            <w:vAlign w:val="center"/>
          </w:tcPr>
          <w:p w14:paraId="04BE6D8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694B125" w14:textId="77777777" w:rsidTr="00532D6C">
        <w:tc>
          <w:tcPr>
            <w:tcW w:w="2836" w:type="dxa"/>
            <w:shd w:val="clear" w:color="auto" w:fill="D9E2F3"/>
            <w:vAlign w:val="center"/>
          </w:tcPr>
          <w:p w14:paraId="6160E246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латинская буква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78" w:type="dxa"/>
            <w:vAlign w:val="center"/>
          </w:tcPr>
          <w:p w14:paraId="5CD5867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216A074" w14:textId="77777777" w:rsidTr="00532D6C">
        <w:tc>
          <w:tcPr>
            <w:tcW w:w="2836" w:type="dxa"/>
            <w:shd w:val="clear" w:color="auto" w:fill="D9E2F3"/>
            <w:vAlign w:val="center"/>
          </w:tcPr>
          <w:p w14:paraId="115C7C1C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Фамилия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латинская буква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6178" w:type="dxa"/>
            <w:vAlign w:val="center"/>
          </w:tcPr>
          <w:p w14:paraId="2412035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F3AEC4D" w14:textId="77777777" w:rsidTr="00532D6C">
        <w:tc>
          <w:tcPr>
            <w:tcW w:w="2836" w:type="dxa"/>
            <w:shd w:val="clear" w:color="auto" w:fill="D9E2F3"/>
            <w:vAlign w:val="center"/>
          </w:tcPr>
          <w:p w14:paraId="1916746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Гражданство</w:t>
            </w:r>
          </w:p>
        </w:tc>
        <w:tc>
          <w:tcPr>
            <w:tcW w:w="6178" w:type="dxa"/>
            <w:vAlign w:val="center"/>
          </w:tcPr>
          <w:p w14:paraId="0D7C93B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474639D" w14:textId="77777777" w:rsidTr="00532D6C">
        <w:tc>
          <w:tcPr>
            <w:tcW w:w="2836" w:type="dxa"/>
            <w:shd w:val="clear" w:color="auto" w:fill="D9E2F3"/>
            <w:vAlign w:val="center"/>
          </w:tcPr>
          <w:p w14:paraId="1288419C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день рождения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78" w:type="dxa"/>
            <w:vAlign w:val="center"/>
          </w:tcPr>
          <w:p w14:paraId="1049A61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301E79E5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документ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30A898EC" w14:textId="77777777" w:rsidTr="00532D6C">
        <w:tc>
          <w:tcPr>
            <w:tcW w:w="2837" w:type="dxa"/>
            <w:shd w:val="clear" w:color="auto" w:fill="D9E2F3"/>
            <w:vAlign w:val="center"/>
          </w:tcPr>
          <w:p w14:paraId="1C37036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документа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6178" w:type="dxa"/>
            <w:vAlign w:val="center"/>
          </w:tcPr>
          <w:p w14:paraId="058A95F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CC2A627" w14:textId="77777777" w:rsidTr="00532D6C">
        <w:tc>
          <w:tcPr>
            <w:tcW w:w="2837" w:type="dxa"/>
            <w:shd w:val="clear" w:color="auto" w:fill="D9E2F3"/>
            <w:vAlign w:val="center"/>
          </w:tcPr>
          <w:p w14:paraId="4EFF6E4D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документа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число</w:t>
            </w:r>
          </w:p>
        </w:tc>
        <w:tc>
          <w:tcPr>
            <w:tcW w:w="6178" w:type="dxa"/>
            <w:vAlign w:val="center"/>
          </w:tcPr>
          <w:p w14:paraId="38374E4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FE5C2AF" w14:textId="77777777" w:rsidTr="00532D6C">
        <w:tc>
          <w:tcPr>
            <w:tcW w:w="2837" w:type="dxa"/>
            <w:shd w:val="clear" w:color="auto" w:fill="D9E2F3"/>
            <w:vAlign w:val="center"/>
          </w:tcPr>
          <w:p w14:paraId="126CEE07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Обеспечение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78" w:type="dxa"/>
            <w:vAlign w:val="center"/>
          </w:tcPr>
          <w:p w14:paraId="77F43D6F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0A0CFF13" w14:textId="77777777" w:rsidTr="00532D6C">
        <w:tc>
          <w:tcPr>
            <w:tcW w:w="2837" w:type="dxa"/>
            <w:shd w:val="clear" w:color="auto" w:fill="D9E2F3"/>
            <w:vAlign w:val="center"/>
          </w:tcPr>
          <w:p w14:paraId="5C6A9B0C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Провайдер: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тело</w:t>
            </w:r>
          </w:p>
        </w:tc>
        <w:tc>
          <w:tcPr>
            <w:tcW w:w="6178" w:type="dxa"/>
            <w:vAlign w:val="center"/>
          </w:tcPr>
          <w:p w14:paraId="00CB15B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4F45CA1" w14:textId="77777777" w:rsidTr="00532D6C">
        <w:tc>
          <w:tcPr>
            <w:tcW w:w="2837" w:type="dxa"/>
            <w:shd w:val="clear" w:color="auto" w:fill="D9E2F3"/>
            <w:vAlign w:val="center"/>
          </w:tcPr>
          <w:p w14:paraId="2FA23D78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PSC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эквивалент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число</w:t>
            </w:r>
          </w:p>
        </w:tc>
        <w:tc>
          <w:tcPr>
            <w:tcW w:w="6178" w:type="dxa"/>
            <w:vAlign w:val="center"/>
          </w:tcPr>
          <w:p w14:paraId="7E1CE11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1D9254F2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Персональный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бухгалтерский учет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адрес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140E2C34" w14:textId="77777777" w:rsidTr="00532D6C">
        <w:tc>
          <w:tcPr>
            <w:tcW w:w="2837" w:type="dxa"/>
            <w:shd w:val="clear" w:color="auto" w:fill="D9E2F3"/>
            <w:vAlign w:val="center"/>
          </w:tcPr>
          <w:p w14:paraId="11D19432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Государство</w:t>
            </w:r>
          </w:p>
        </w:tc>
        <w:tc>
          <w:tcPr>
            <w:tcW w:w="6178" w:type="dxa"/>
            <w:vAlign w:val="center"/>
          </w:tcPr>
          <w:p w14:paraId="302EF23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11922C5" w14:textId="77777777" w:rsidTr="00532D6C">
        <w:tc>
          <w:tcPr>
            <w:tcW w:w="2837" w:type="dxa"/>
            <w:shd w:val="clear" w:color="auto" w:fill="D9E2F3"/>
            <w:vAlign w:val="center"/>
          </w:tcPr>
          <w:p w14:paraId="7EC277AA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Сообщество</w:t>
            </w:r>
          </w:p>
        </w:tc>
        <w:tc>
          <w:tcPr>
            <w:tcW w:w="6178" w:type="dxa"/>
            <w:vAlign w:val="center"/>
          </w:tcPr>
          <w:p w14:paraId="0575BE7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B5F7DCD" w14:textId="77777777" w:rsidTr="00532D6C">
        <w:tc>
          <w:tcPr>
            <w:tcW w:w="2837" w:type="dxa"/>
            <w:shd w:val="clear" w:color="auto" w:fill="D9E2F3"/>
            <w:vAlign w:val="center"/>
          </w:tcPr>
          <w:p w14:paraId="0C5787E2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Административный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единица</w:t>
            </w:r>
          </w:p>
        </w:tc>
        <w:tc>
          <w:tcPr>
            <w:tcW w:w="6178" w:type="dxa"/>
            <w:vAlign w:val="center"/>
          </w:tcPr>
          <w:p w14:paraId="150491F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3631900" w14:textId="77777777" w:rsidTr="00532D6C">
        <w:tc>
          <w:tcPr>
            <w:tcW w:w="2837" w:type="dxa"/>
            <w:shd w:val="clear" w:color="auto" w:fill="D9E2F3"/>
            <w:vAlign w:val="center"/>
          </w:tcPr>
          <w:p w14:paraId="496A049A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улицы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здание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дом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квартира</w:t>
            </w:r>
          </w:p>
        </w:tc>
        <w:tc>
          <w:tcPr>
            <w:tcW w:w="6178" w:type="dxa"/>
            <w:vAlign w:val="center"/>
          </w:tcPr>
          <w:p w14:paraId="033F6DC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7BC2E732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Персональный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резиденция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адрес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532D6C" w:rsidRPr="00E84C88" w14:paraId="68D4C57F" w14:textId="77777777" w:rsidTr="00532D6C">
        <w:tc>
          <w:tcPr>
            <w:tcW w:w="2837" w:type="dxa"/>
            <w:shd w:val="clear" w:color="auto" w:fill="D9E2F3"/>
            <w:vAlign w:val="center"/>
          </w:tcPr>
          <w:p w14:paraId="7F2C63F8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Государство</w:t>
            </w:r>
          </w:p>
        </w:tc>
        <w:tc>
          <w:tcPr>
            <w:tcW w:w="6178" w:type="dxa"/>
            <w:vAlign w:val="center"/>
          </w:tcPr>
          <w:p w14:paraId="65041634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FE8DF56" w14:textId="77777777" w:rsidTr="00532D6C">
        <w:tc>
          <w:tcPr>
            <w:tcW w:w="2837" w:type="dxa"/>
            <w:shd w:val="clear" w:color="auto" w:fill="D9E2F3"/>
            <w:vAlign w:val="center"/>
          </w:tcPr>
          <w:p w14:paraId="45A9759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Сообщество</w:t>
            </w:r>
          </w:p>
        </w:tc>
        <w:tc>
          <w:tcPr>
            <w:tcW w:w="6178" w:type="dxa"/>
            <w:vAlign w:val="center"/>
          </w:tcPr>
          <w:p w14:paraId="11114DF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192242D" w14:textId="77777777" w:rsidTr="00532D6C">
        <w:tc>
          <w:tcPr>
            <w:tcW w:w="2837" w:type="dxa"/>
            <w:shd w:val="clear" w:color="auto" w:fill="D9E2F3"/>
            <w:vAlign w:val="center"/>
          </w:tcPr>
          <w:p w14:paraId="03CCC195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Административный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единица</w:t>
            </w:r>
          </w:p>
        </w:tc>
        <w:tc>
          <w:tcPr>
            <w:tcW w:w="6178" w:type="dxa"/>
            <w:vAlign w:val="center"/>
          </w:tcPr>
          <w:p w14:paraId="612B34B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A3C6EA6" w14:textId="77777777" w:rsidTr="00532D6C">
        <w:tc>
          <w:tcPr>
            <w:tcW w:w="2837" w:type="dxa"/>
            <w:shd w:val="clear" w:color="auto" w:fill="D9E2F3"/>
            <w:vAlign w:val="center"/>
          </w:tcPr>
          <w:p w14:paraId="6E82A810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улицы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здание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дом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),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квартира</w:t>
            </w:r>
          </w:p>
        </w:tc>
        <w:tc>
          <w:tcPr>
            <w:tcW w:w="6178" w:type="dxa"/>
            <w:vAlign w:val="center"/>
          </w:tcPr>
          <w:p w14:paraId="2576663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0B6DBD42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базы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(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за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исключением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недропользования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поля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организации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50BC8DCA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0C02567C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Cambria Math" w:eastAsia="MS Mincho" w:hAnsi="Cambria Math" w:cs="Cambria Math"/>
                <w:sz w:val="24"/>
                <w:szCs w:val="24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напрямую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во владении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голоса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верно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дающий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акций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долей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долей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20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более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процент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напрямую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имеет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20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более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процент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Законодательный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 столице</w:t>
            </w:r>
          </w:p>
        </w:tc>
      </w:tr>
      <w:tr w:rsidR="00532D6C" w:rsidRPr="00E84C88" w14:paraId="1B50F00A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6C9867CE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2DD3397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E1CC4AD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B1566A2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4508" w:type="dxa"/>
            <w:vAlign w:val="center"/>
          </w:tcPr>
          <w:p w14:paraId="4F0F14C4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  <w:p w14:paraId="109C7AB9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  <w:tr w:rsidR="00532D6C" w:rsidRPr="00E84C88" w14:paraId="18BF8E88" w14:textId="77777777" w:rsidTr="00532D6C">
        <w:tc>
          <w:tcPr>
            <w:tcW w:w="9016" w:type="dxa"/>
            <w:gridSpan w:val="2"/>
            <w:vAlign w:val="center"/>
          </w:tcPr>
          <w:p w14:paraId="10B206E7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Cambria Math" w:eastAsia="MS Mincho" w:hAnsi="Cambria Math" w:cs="Cambria Math"/>
                <w:sz w:val="24"/>
                <w:szCs w:val="24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реализует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фактический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контроль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другой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означает</w:t>
            </w:r>
          </w:p>
        </w:tc>
      </w:tr>
      <w:tr w:rsidR="00532D6C" w:rsidRPr="00E84C88" w14:paraId="2E27B217" w14:textId="77777777" w:rsidTr="00532D6C">
        <w:tc>
          <w:tcPr>
            <w:tcW w:w="9016" w:type="dxa"/>
            <w:gridSpan w:val="2"/>
            <w:vAlign w:val="center"/>
          </w:tcPr>
          <w:p w14:paraId="07CBBD3E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Cambria Math" w:eastAsia="MS Mincho" w:hAnsi="Cambria Math" w:cs="Cambria Math"/>
                <w:sz w:val="24"/>
                <w:szCs w:val="24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активность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текущий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управление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исполнитель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чиновник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случае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доступный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б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очков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требования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соответствие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физический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</w:p>
        </w:tc>
      </w:tr>
    </w:tbl>
    <w:p w14:paraId="43E7E988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основы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недропользование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поля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для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532D6C" w:rsidRPr="00E84C88" w14:paraId="4489DC9C" w14:textId="77777777" w:rsidTr="00532D6C">
        <w:trPr>
          <w:trHeight w:val="924"/>
        </w:trPr>
        <w:tc>
          <w:tcPr>
            <w:tcW w:w="9016" w:type="dxa"/>
            <w:gridSpan w:val="2"/>
            <w:vAlign w:val="center"/>
          </w:tcPr>
          <w:p w14:paraId="32F6E3B1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Cambria Math" w:eastAsia="MS Mincho" w:hAnsi="Cambria Math" w:cs="Cambria Math"/>
                <w:sz w:val="24"/>
                <w:szCs w:val="24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напрямую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во владении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голос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верно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дающий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акций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долей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долей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) 10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более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процент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напрямую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имеет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10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более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процент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Законодательный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 столице</w:t>
            </w:r>
          </w:p>
        </w:tc>
      </w:tr>
      <w:tr w:rsidR="00532D6C" w:rsidRPr="00E84C88" w14:paraId="50616E41" w14:textId="77777777" w:rsidTr="00532D6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7E1284E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размер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% 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3D43E29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D5CED7C" w14:textId="77777777" w:rsidTr="00532D6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44CF98C4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Участие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тип</w:t>
            </w:r>
          </w:p>
        </w:tc>
        <w:tc>
          <w:tcPr>
            <w:tcW w:w="4508" w:type="dxa"/>
            <w:vAlign w:val="center"/>
          </w:tcPr>
          <w:p w14:paraId="6B247948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Непосредственно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  <w:p w14:paraId="714DB670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Косвенный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участие</w:t>
            </w:r>
          </w:p>
        </w:tc>
      </w:tr>
      <w:tr w:rsidR="00532D6C" w:rsidRPr="00E84C88" w14:paraId="4A8F7023" w14:textId="77777777" w:rsidTr="00532D6C">
        <w:tc>
          <w:tcPr>
            <w:tcW w:w="9016" w:type="dxa"/>
            <w:gridSpan w:val="2"/>
            <w:vAlign w:val="center"/>
          </w:tcPr>
          <w:p w14:paraId="010F7F33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Cambria Math" w:eastAsia="MS Mincho" w:hAnsi="Cambria Math" w:cs="Cambria Math"/>
                <w:sz w:val="24"/>
                <w:szCs w:val="24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верно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имеет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назначить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удалить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управление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тела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члены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большинству</w:t>
            </w:r>
          </w:p>
        </w:tc>
      </w:tr>
      <w:tr w:rsidR="00532D6C" w:rsidRPr="00E84C88" w14:paraId="2328EEFB" w14:textId="77777777" w:rsidTr="00532D6C">
        <w:tc>
          <w:tcPr>
            <w:tcW w:w="9016" w:type="dxa"/>
            <w:gridSpan w:val="2"/>
            <w:vAlign w:val="center"/>
          </w:tcPr>
          <w:p w14:paraId="7BCDD9C9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Cambria Math" w:eastAsia="MS Mincho" w:hAnsi="Cambria Math" w:cs="Cambria Math"/>
                <w:sz w:val="24"/>
                <w:szCs w:val="24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от человека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бесплатно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полученный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подотчетный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 году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предшествующий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года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 течение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полученный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прибыли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минимум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15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процентов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по размеру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выгода</w:t>
            </w:r>
          </w:p>
        </w:tc>
      </w:tr>
      <w:tr w:rsidR="00532D6C" w:rsidRPr="00E84C88" w14:paraId="59934E27" w14:textId="77777777" w:rsidTr="00532D6C">
        <w:tc>
          <w:tcPr>
            <w:tcW w:w="9016" w:type="dxa"/>
            <w:gridSpan w:val="2"/>
            <w:vAlign w:val="center"/>
          </w:tcPr>
          <w:p w14:paraId="7464C981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 </w:t>
            </w:r>
            <w:r xmlns:w="http://schemas.openxmlformats.org/wordprocessingml/2006/main" w:rsidRPr="00E84C88">
              <w:rPr>
                <w:rFonts w:ascii="Cambria Math" w:eastAsia="MS Mincho" w:hAnsi="Cambria Math" w:cs="Cambria Math"/>
                <w:sz w:val="24"/>
                <w:szCs w:val="24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реализует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фактический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контроль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другой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означает</w:t>
            </w:r>
          </w:p>
        </w:tc>
      </w:tr>
      <w:tr w:rsidR="00532D6C" w:rsidRPr="00E84C88" w14:paraId="7DF80C9A" w14:textId="77777777" w:rsidTr="00532D6C">
        <w:tc>
          <w:tcPr>
            <w:tcW w:w="9016" w:type="dxa"/>
            <w:gridSpan w:val="2"/>
            <w:vAlign w:val="center"/>
          </w:tcPr>
          <w:p w14:paraId="032A046A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э </w:t>
            </w:r>
            <w:r xmlns:w="http://schemas.openxmlformats.org/wordprocessingml/2006/main" w:rsidRPr="00E84C88">
              <w:rPr>
                <w:rFonts w:ascii="Cambria Math" w:eastAsia="MS Mincho" w:hAnsi="Cambria Math" w:cs="Cambria Math"/>
                <w:sz w:val="24"/>
                <w:szCs w:val="24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Cambria Math" w:hAnsi="GHEA Grapalat" w:cs="Cambria Math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данный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активность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текущий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управление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исполнитель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чиновник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случае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доступный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-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очков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требования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соответствие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физический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человек</w:t>
            </w:r>
          </w:p>
        </w:tc>
      </w:tr>
    </w:tbl>
    <w:p w14:paraId="300875B2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статус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информация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A406BF" w14:paraId="47C747C8" w14:textId="77777777" w:rsidTr="00532D6C">
        <w:tc>
          <w:tcPr>
            <w:tcW w:w="2837" w:type="dxa"/>
            <w:shd w:val="clear" w:color="auto" w:fill="D9E2F3"/>
            <w:vAlign w:val="center"/>
          </w:tcPr>
          <w:p w14:paraId="4F9800E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Настоящий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стать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80" w:type="dxa"/>
            <w:vAlign w:val="center"/>
          </w:tcPr>
          <w:p w14:paraId="1567BCE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AA78640" w14:textId="77777777" w:rsidTr="00532D6C">
        <w:tc>
          <w:tcPr>
            <w:tcW w:w="2837" w:type="dxa"/>
            <w:shd w:val="clear" w:color="auto" w:fill="D9E2F3"/>
            <w:vAlign w:val="center"/>
          </w:tcPr>
          <w:p w14:paraId="43199747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Организация: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контроль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выполнение</w:t>
            </w:r>
          </w:p>
        </w:tc>
        <w:tc>
          <w:tcPr>
            <w:tcW w:w="6180" w:type="dxa"/>
            <w:vAlign w:val="center"/>
          </w:tcPr>
          <w:p w14:paraId="47CD4D8B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Индивидуальный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</w:p>
          <w:p w14:paraId="2A24A3A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Взаимосвязанные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люди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вместе</w:t>
            </w:r>
          </w:p>
        </w:tc>
      </w:tr>
      <w:tr w:rsidR="00532D6C" w:rsidRPr="00E84C88" w14:paraId="030F3936" w14:textId="77777777" w:rsidTr="00532D6C">
        <w:tc>
          <w:tcPr>
            <w:tcW w:w="2837" w:type="dxa"/>
            <w:shd w:val="clear" w:color="auto" w:fill="D9E2F3"/>
            <w:vAlign w:val="center"/>
          </w:tcPr>
          <w:p w14:paraId="67D628C1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Для местного применения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поля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подотчетный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настоящий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чиновник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его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семья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член</w:t>
            </w:r>
          </w:p>
        </w:tc>
        <w:tc>
          <w:tcPr>
            <w:tcW w:w="6180" w:type="dxa"/>
            <w:vAlign w:val="center"/>
          </w:tcPr>
          <w:p w14:paraId="1DE65659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Да</w:t>
            </w:r>
          </w:p>
          <w:p w14:paraId="288B4CD4" w14:textId="77777777" w:rsidR="00532D6C" w:rsidRPr="00E84C88" w:rsidRDefault="00532D6C" w:rsidP="00532D6C">
            <w:pPr xmlns:w="http://schemas.openxmlformats.org/wordprocessingml/2006/main"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Segoe UI Symbol" w:eastAsia="MS Mincho" w:hAnsi="Segoe UI Symbol" w:cs="Segoe UI Symbol"/>
                <w:sz w:val="24"/>
                <w:szCs w:val="24"/>
                <w:lang w:val="en-US"/>
              </w:rPr>
              <w:t xml:space="preserve">☐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ab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sz w:val="24"/>
                <w:szCs w:val="24"/>
                <w:lang w:val="en-US"/>
              </w:rPr>
              <w:t xml:space="preserve">Нет</w:t>
            </w:r>
          </w:p>
        </w:tc>
      </w:tr>
    </w:tbl>
    <w:p w14:paraId="7A127813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контакт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532D6C" w:rsidRPr="00E84C88" w14:paraId="02F16EAD" w14:textId="77777777" w:rsidTr="00532D6C">
        <w:tc>
          <w:tcPr>
            <w:tcW w:w="2837" w:type="dxa"/>
            <w:shd w:val="clear" w:color="auto" w:fill="D9E2F3"/>
            <w:vAlign w:val="center"/>
          </w:tcPr>
          <w:p w14:paraId="3195583B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Эл </w:t>
            </w:r>
            <w:r xmlns:w="http://schemas.openxmlformats.org/wordprocessingml/2006/main" w:rsidRPr="00E84C88">
              <w:rPr>
                <w:rFonts w:ascii="Cambria Math" w:eastAsia="MS Mincho" w:hAnsi="Cambria Math" w:cs="Cambria Math"/>
                <w:color w:val="000000"/>
                <w:sz w:val="24"/>
                <w:szCs w:val="24"/>
                <w:lang w:val="en-US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почты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адрес</w:t>
            </w:r>
          </w:p>
        </w:tc>
        <w:tc>
          <w:tcPr>
            <w:tcW w:w="6180" w:type="dxa"/>
            <w:vAlign w:val="center"/>
          </w:tcPr>
          <w:p w14:paraId="4966AC6B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4D631758" w14:textId="77777777" w:rsidTr="00532D6C">
        <w:tc>
          <w:tcPr>
            <w:tcW w:w="2837" w:type="dxa"/>
            <w:shd w:val="clear" w:color="auto" w:fill="D9E2F3"/>
            <w:vAlign w:val="center"/>
          </w:tcPr>
          <w:p w14:paraId="032F823F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Номер телефона</w:t>
            </w:r>
          </w:p>
        </w:tc>
        <w:tc>
          <w:tcPr>
            <w:tcW w:w="6180" w:type="dxa"/>
            <w:vAlign w:val="center"/>
          </w:tcPr>
          <w:p w14:paraId="50A4627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6D83572B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92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62B40268" w14:textId="77777777" w:rsidR="00532D6C" w:rsidRPr="00E84C88" w:rsidRDefault="00532D6C" w:rsidP="00532D6C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люди</w:t>
      </w:r>
    </w:p>
    <w:p w14:paraId="2ECD3E4D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5906BBAB" w14:textId="77777777" w:rsidTr="00532D6C">
        <w:tc>
          <w:tcPr>
            <w:tcW w:w="2835" w:type="dxa"/>
            <w:shd w:val="clear" w:color="auto" w:fill="D9E2F3"/>
            <w:vAlign w:val="center"/>
          </w:tcPr>
          <w:p w14:paraId="12DBE6BE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14:paraId="192FC78A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5A7738D" w14:textId="77777777" w:rsidTr="00532D6C">
        <w:tc>
          <w:tcPr>
            <w:tcW w:w="2835" w:type="dxa"/>
            <w:shd w:val="clear" w:color="auto" w:fill="D9E2F3"/>
            <w:vAlign w:val="center"/>
          </w:tcPr>
          <w:p w14:paraId="725A7459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Латинская буква</w:t>
            </w:r>
          </w:p>
        </w:tc>
        <w:tc>
          <w:tcPr>
            <w:tcW w:w="6180" w:type="dxa"/>
            <w:vAlign w:val="center"/>
          </w:tcPr>
          <w:p w14:paraId="132E636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70ADE2AC" w14:textId="77777777" w:rsidTr="00532D6C">
        <w:tc>
          <w:tcPr>
            <w:tcW w:w="2835" w:type="dxa"/>
            <w:shd w:val="clear" w:color="auto" w:fill="D9E2F3"/>
            <w:vAlign w:val="center"/>
          </w:tcPr>
          <w:p w14:paraId="3408D6F8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Состояние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регистрация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число</w:t>
            </w:r>
          </w:p>
        </w:tc>
        <w:tc>
          <w:tcPr>
            <w:tcW w:w="6180" w:type="dxa"/>
            <w:vAlign w:val="center"/>
          </w:tcPr>
          <w:p w14:paraId="522BAD8D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6392D752" w14:textId="77777777" w:rsidTr="00532D6C">
        <w:tc>
          <w:tcPr>
            <w:tcW w:w="2835" w:type="dxa"/>
            <w:shd w:val="clear" w:color="auto" w:fill="D9E2F3"/>
            <w:vAlign w:val="center"/>
          </w:tcPr>
          <w:p w14:paraId="59DDC244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день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месяц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год</w:t>
            </w:r>
          </w:p>
        </w:tc>
        <w:tc>
          <w:tcPr>
            <w:tcW w:w="6180" w:type="dxa"/>
            <w:vAlign w:val="center"/>
          </w:tcPr>
          <w:p w14:paraId="2B72863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1CD8F34C" w14:textId="77777777" w:rsidTr="00532D6C">
        <w:tc>
          <w:tcPr>
            <w:tcW w:w="2835" w:type="dxa"/>
            <w:shd w:val="clear" w:color="auto" w:fill="D9E2F3"/>
            <w:vAlign w:val="center"/>
          </w:tcPr>
          <w:p w14:paraId="135B569C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адрес</w:t>
            </w:r>
          </w:p>
        </w:tc>
        <w:tc>
          <w:tcPr>
            <w:tcW w:w="6180" w:type="dxa"/>
            <w:vAlign w:val="center"/>
          </w:tcPr>
          <w:p w14:paraId="32164EC7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3D14CE1E" w14:textId="77777777" w:rsidTr="00532D6C">
        <w:tc>
          <w:tcPr>
            <w:tcW w:w="2835" w:type="dxa"/>
            <w:shd w:val="clear" w:color="auto" w:fill="D9E2F3"/>
            <w:vAlign w:val="center"/>
          </w:tcPr>
          <w:p w14:paraId="49FA7DA1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Регистрация: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государство</w:t>
            </w:r>
          </w:p>
        </w:tc>
        <w:tc>
          <w:tcPr>
            <w:tcW w:w="6180" w:type="dxa"/>
            <w:vAlign w:val="center"/>
          </w:tcPr>
          <w:p w14:paraId="29B26D3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505D3EFC" w14:textId="77777777" w:rsidTr="00532D6C">
        <w:tc>
          <w:tcPr>
            <w:tcW w:w="2835" w:type="dxa"/>
            <w:shd w:val="clear" w:color="auto" w:fill="D9E2F3"/>
            <w:vAlign w:val="center"/>
          </w:tcPr>
          <w:p w14:paraId="62342765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Исполнительный: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тела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вести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фамилия</w:t>
            </w:r>
          </w:p>
        </w:tc>
        <w:tc>
          <w:tcPr>
            <w:tcW w:w="6180" w:type="dxa"/>
            <w:vAlign w:val="center"/>
          </w:tcPr>
          <w:p w14:paraId="05D82703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</w:tr>
    </w:tbl>
    <w:p w14:paraId="2446196C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A406BF" w14:paraId="6F249990" w14:textId="77777777" w:rsidTr="00532D6C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304A0FD7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Настоящий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Бенефициар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ы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фамилия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чья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для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средний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человек</w:t>
            </w:r>
          </w:p>
        </w:tc>
        <w:tc>
          <w:tcPr>
            <w:tcW w:w="6180" w:type="dxa"/>
          </w:tcPr>
          <w:p w14:paraId="244E6926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A406BF" w14:paraId="0819D81E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A242372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0770A941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A406BF" w14:paraId="0FF1D787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2849E89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14C2CAFC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A406BF" w14:paraId="7D6EE4A9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4BE60F70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53EB1AC5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A406BF" w14:paraId="2547F69D" w14:textId="77777777" w:rsidTr="00532D6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2471338" w14:textId="77777777" w:rsidR="00532D6C" w:rsidRPr="00E84C88" w:rsidRDefault="00532D6C" w:rsidP="00532D6C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180" w:type="dxa"/>
          </w:tcPr>
          <w:p w14:paraId="1BB90D82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54CCBC53" w14:textId="77777777" w:rsidR="00532D6C" w:rsidRPr="00E84C88" w:rsidRDefault="00532D6C" w:rsidP="00532D6C">
      <w:pPr xmlns:w="http://schemas.openxmlformats.org/wordprocessingml/2006/main"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788" w:hanging="431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акций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листинг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532D6C" w:rsidRPr="00E84C88" w14:paraId="55C94F14" w14:textId="77777777" w:rsidTr="00532D6C">
        <w:tc>
          <w:tcPr>
            <w:tcW w:w="2835" w:type="dxa"/>
            <w:shd w:val="clear" w:color="auto" w:fill="D9E2F3"/>
            <w:vAlign w:val="center"/>
          </w:tcPr>
          <w:p w14:paraId="4D61AD72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Запас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фондового рынка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имя:</w:t>
            </w:r>
          </w:p>
        </w:tc>
        <w:tc>
          <w:tcPr>
            <w:tcW w:w="6180" w:type="dxa"/>
            <w:vAlign w:val="center"/>
          </w:tcPr>
          <w:p w14:paraId="3747BA78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  <w:tr w:rsidR="00532D6C" w:rsidRPr="00E84C88" w14:paraId="208626DF" w14:textId="77777777" w:rsidTr="00532D6C">
        <w:tc>
          <w:tcPr>
            <w:tcW w:w="2835" w:type="dxa"/>
            <w:shd w:val="clear" w:color="auto" w:fill="D9E2F3"/>
            <w:vAlign w:val="center"/>
          </w:tcPr>
          <w:p w14:paraId="26EBA907" w14:textId="77777777" w:rsidR="00532D6C" w:rsidRPr="00E84C88" w:rsidRDefault="00532D6C" w:rsidP="00532D6C">
            <w:pPr xmlns:w="http://schemas.openxmlformats.org/wordprocessingml/2006/main"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Ссылка: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на бирже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доступный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документы</w:t>
            </w:r>
          </w:p>
        </w:tc>
        <w:tc>
          <w:tcPr>
            <w:tcW w:w="6180" w:type="dxa"/>
            <w:vAlign w:val="center"/>
          </w:tcPr>
          <w:p w14:paraId="39C04790" w14:textId="77777777" w:rsidR="00532D6C" w:rsidRPr="00E84C88" w:rsidRDefault="00532D6C" w:rsidP="00532D6C">
            <w:pPr>
              <w:spacing w:before="240" w:after="240" w:line="240" w:lineRule="auto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</w:p>
        </w:tc>
      </w:tr>
    </w:tbl>
    <w:p w14:paraId="558DFE65" w14:textId="77777777" w:rsidR="00532D6C" w:rsidRPr="00E84C88" w:rsidRDefault="00532D6C" w:rsidP="00532D6C">
      <w:pPr xmlns:w="http://schemas.openxmlformats.org/wordprocessingml/2006/main"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Дополнительный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color w:val="000000"/>
          <w:sz w:val="24"/>
          <w:szCs w:val="24"/>
          <w:lang w:val="en-US"/>
        </w:rPr>
        <w:t xml:space="preserve">примечания</w:t>
      </w:r>
    </w:p>
    <w:p w14:paraId="43654A2C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1"/>
      </w:tblGrid>
      <w:tr w:rsidR="00532D6C" w:rsidRPr="00A406BF" w14:paraId="3DFA6281" w14:textId="77777777" w:rsidTr="00532D6C">
        <w:trPr>
          <w:trHeight w:val="773"/>
        </w:trPr>
        <w:tc>
          <w:tcPr>
            <w:tcW w:w="9001" w:type="dxa"/>
            <w:shd w:val="clear" w:color="auto" w:fill="DEEAF6"/>
          </w:tcPr>
          <w:p w14:paraId="1FDB5FE4" w14:textId="77777777" w:rsidR="00532D6C" w:rsidRPr="00E84C88" w:rsidRDefault="00532D6C" w:rsidP="00532D6C">
            <w:pPr xmlns:w="http://schemas.openxmlformats.org/wordprocessingml/2006/main">
              <w:spacing w:before="240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Дополнительный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информация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дополнительный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разъяснения, 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которые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связанный с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являются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декларация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завершенный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наполнение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при условии</w:t>
            </w:r>
            <w:r xmlns:w="http://schemas.openxmlformats.org/wordprocessingml/2006/main" w:rsidRPr="00E84C88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GHEA Grapalat" w:hAnsi="Arial" w:cs="Arial"/>
                <w:color w:val="000000"/>
                <w:sz w:val="24"/>
                <w:szCs w:val="24"/>
                <w:lang w:val="en-US"/>
              </w:rPr>
              <w:t xml:space="preserve">к данным</w:t>
            </w:r>
          </w:p>
        </w:tc>
      </w:tr>
      <w:tr w:rsidR="00532D6C" w:rsidRPr="00A406BF" w14:paraId="5CDA275D" w14:textId="77777777" w:rsidTr="00532D6C">
        <w:trPr>
          <w:trHeight w:val="5895"/>
        </w:trPr>
        <w:tc>
          <w:tcPr>
            <w:tcW w:w="9001" w:type="dxa"/>
            <w:shd w:val="clear" w:color="auto" w:fill="auto"/>
          </w:tcPr>
          <w:p w14:paraId="49A1BCF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825155E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</w:pPr>
    </w:p>
    <w:p w14:paraId="01B19749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n-US"/>
        </w:rPr>
      </w:pPr>
    </w:p>
    <w:p w14:paraId="150580B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  <w:lang w:val="hy-AM"/>
        </w:rPr>
      </w:pPr>
    </w:p>
    <w:p w14:paraId="0F27EB57" w14:textId="77777777" w:rsidR="00532D6C" w:rsidRPr="00E84C88" w:rsidRDefault="00532D6C" w:rsidP="00532D6C">
      <w:pPr xmlns:w="http://schemas.openxmlformats.org/wordprocessingml/2006/main"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en-US"/>
        </w:rPr>
      </w:pPr>
      <w:r xmlns:w="http://schemas.openxmlformats.org/wordprocessingml/2006/main"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I.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наполнение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заказ</w:t>
      </w:r>
    </w:p>
    <w:p w14:paraId="097C2095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/>
        <w:jc w:val="center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</w:p>
    <w:p w14:paraId="79FA9B8A" w14:textId="77777777" w:rsidR="00532D6C" w:rsidRPr="00E84C88" w:rsidRDefault="00532D6C" w:rsidP="00532D6C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1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в разделе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заполняется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человек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далее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данные.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 xml:space="preserve">.</w:t>
      </w:r>
    </w:p>
    <w:p w14:paraId="1E2DEBCE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латинская буква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Состояние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регистрация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инклюзивный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организационно-правовой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формы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</w:t>
      </w:r>
    </w:p>
    <w:p w14:paraId="62BBFC40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ВОЗ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подписание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hy-AM"/>
        </w:rPr>
        <w:t xml:space="preserve">процедуры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инклюзивный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документы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14:paraId="60C908DA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презентация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подписание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день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месяц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год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объявления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страниц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количество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как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помещать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подпись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14:paraId="1B6578BA" w14:textId="77777777" w:rsidR="00532D6C" w:rsidRPr="00E84C88" w:rsidRDefault="00532D6C" w:rsidP="00532D6C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2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заявления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раздел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Акций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листинг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данные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акции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внесен в список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Армении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Республика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справедливость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министра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одобрено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бенефициары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эквивалент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раскрытие информации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стандарты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регулируемый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рынки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в списке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включено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 рынке.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Отмечено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стандарты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соответствовать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отделение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для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отделение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завершить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следующий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отделы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они не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дополнение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кроме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-го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отдела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который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имеет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 xml:space="preserve">.</w:t>
      </w:r>
    </w:p>
    <w:p w14:paraId="1ED52FC5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Акции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листинг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запас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фондового рынка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скобках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отмечая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фондового рынка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код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(код рыночного идентификатора),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где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внесен в список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делится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как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связь: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 бирже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документы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-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наличие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документы,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которые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содержит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информация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владельцы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относительно</w:t>
      </w:r>
    </w:p>
    <w:p w14:paraId="739654E2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2.1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завершенный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относится 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человеку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другому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латинская буква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регистрация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, в том числе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организационно-правовой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формы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 том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как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исполнительный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тела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вести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фамилия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​</w:t>
      </w:r>
    </w:p>
    <w:p w14:paraId="69434468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уровень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2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декларации </w:t>
      </w:r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1-го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числа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относящийся 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отмеченный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с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выражением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типа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тип.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вроде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4-й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класс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Пункт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абзацу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бухгалтерскому учету.</w:t>
      </w:r>
    </w:p>
    <w:p w14:paraId="54A42F9C" w14:textId="77777777" w:rsidR="00532D6C" w:rsidRPr="00E84C88" w:rsidRDefault="00532D6C" w:rsidP="00532D6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14:paraId="39C347BE" w14:textId="77777777" w:rsidR="00532D6C" w:rsidRPr="00E84C88" w:rsidRDefault="00532D6C" w:rsidP="00532D6C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3-я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часть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заявления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отдел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государство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участие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имеет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любой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государство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организация.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Раздел: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сколько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даже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иметь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сколько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государство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организация.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 xml:space="preserve">.</w:t>
      </w:r>
    </w:p>
    <w:p w14:paraId="13A41639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Государство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государства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случае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с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выражением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типа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тип.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вроде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заметки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4-й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класс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Пункт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абзацу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бухгалтерскому учету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14:paraId="18F54627" w14:textId="77777777" w:rsidR="00532D6C" w:rsidRPr="00E84C88" w:rsidRDefault="00532D6C" w:rsidP="00454CDE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латинская буква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международный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с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выражением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типа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тип.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вроде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4-й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класс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Пункт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абзацу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бухгалтерскому учету.</w:t>
      </w:r>
    </w:p>
    <w:p w14:paraId="1490F78C" w14:textId="77777777" w:rsidR="00532D6C" w:rsidRPr="00E84C88" w:rsidRDefault="00532D6C" w:rsidP="00532D6C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4-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раздел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Реальный: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данные 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необходимо заполнить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каждый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для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отдельно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бенефициары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в количестве.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 xml:space="preserve">.</w:t>
      </w:r>
    </w:p>
    <w:p w14:paraId="1875843D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Персональный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личность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сертификатор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личный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как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их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завершенный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документе.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фамилия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Армянский: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Латинская буква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они не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последний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документе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транскрипция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14:paraId="6F5ECB7C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документ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информации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подтверждающий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документа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относительно</w:t>
      </w:r>
    </w:p>
    <w:p w14:paraId="22B13E26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Персональный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бухгалтерский учет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адрес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бухгалтерский учет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дикий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адрес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</w:p>
    <w:p w14:paraId="04A9F314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Персональный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резиденция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адрес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бухгалтерский учет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адрес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отличается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последний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резиденция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 адреса.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резиденция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дикий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адрес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</w:p>
    <w:p w14:paraId="06DEED62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базы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кроме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для внутреннего использования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организации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для внутреннего использования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отмеченный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денег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стирка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терроризма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финансирование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против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борьба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закону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запланировано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основа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proofErr xmlns:w="http://schemas.openxmlformats.org/wordprocessingml/2006/main" w:type="gramEnd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ы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включенным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отношению 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необходимый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информация.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 одного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 основании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все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частично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пунктах.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</w:p>
    <w:p w14:paraId="31457509" w14:textId="77777777" w:rsidR="00532D6C" w:rsidRPr="00E84C88" w:rsidRDefault="00532D6C" w:rsidP="00532D6C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во владении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голоса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верно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акций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долей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долей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20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манера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имеет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20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имущества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праву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обладать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силой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прямо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владелец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доли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имущества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праву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обладать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силой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.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реализован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независимо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владелец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доли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цепочке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люди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 количества.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поле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отмеченный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выражение.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рассчитывается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основа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принятие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как результат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все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представляющий интерес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общая сумма.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случае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организацией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рассчитывается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основа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принятие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каждый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предыдущий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выражение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путем умножения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участник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Участник: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выражение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размере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постоянно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достижение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тип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поле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доступность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 же время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доступность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относительно</w:t>
      </w:r>
    </w:p>
    <w:p w14:paraId="50A7A918" w14:textId="77777777" w:rsidR="00532D6C" w:rsidRPr="00E84C88" w:rsidRDefault="00532D6C" w:rsidP="00532D6C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 </w:t>
      </w:r>
      <w:proofErr xmlns:w="http://schemas.openxmlformats.org/wordprocessingml/2006/main" w:type="gramEnd"/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б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точка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смысле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однако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инструментов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которые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запечатанный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сделки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принудительно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прочее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природа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личный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влияние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 основе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посредством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14:paraId="4B0EDADB" w14:textId="77777777" w:rsidR="00532D6C" w:rsidRPr="00E84C88" w:rsidRDefault="00532D6C" w:rsidP="00532D6C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</w:t>
      </w:r>
      <w:proofErr xmlns:w="http://schemas.openxmlformats.org/wordprocessingml/2006/main" w:type="gramEnd"/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с: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активность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текущий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управление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исполнитель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чиновник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случае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когда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очков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требования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соответствие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</w:p>
    <w:p w14:paraId="13EED4EF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bookmarkStart xmlns:w="http://schemas.openxmlformats.org/wordprocessingml/2006/main" w:id="6" w:name="_heading=h.gjdgxs" w:colFirst="0" w:colLast="0"/>
      <w:bookmarkEnd xmlns:w="http://schemas.openxmlformats.org/wordprocessingml/2006/main" w:id="6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основы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недропользование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для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для внутреннего использования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раскрытие информации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реализуется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коду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критериям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порядка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 </w:t>
      </w:r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5-е место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бухгалтерскому учету.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</w:p>
    <w:p w14:paraId="4C6B9257" w14:textId="77777777" w:rsidR="00532D6C" w:rsidRPr="00E84C88" w:rsidRDefault="00532D6C" w:rsidP="00532D6C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 </w:t>
      </w:r>
      <w:proofErr xmlns:w="http://schemas.openxmlformats.org/wordprocessingml/2006/main" w:type="gramEnd"/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манера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во владении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голос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верно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акций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долей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долей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10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манера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имеет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10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более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4-й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класс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Пункт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абзацу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правила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бухгалтерскому учету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14:paraId="55D9F250" w14:textId="77777777" w:rsidR="00532D6C" w:rsidRPr="00E84C88" w:rsidRDefault="00532D6C" w:rsidP="00532D6C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 </w:t>
      </w:r>
      <w:proofErr xmlns:w="http://schemas.openxmlformats.org/wordprocessingml/2006/main" w:type="gramEnd"/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б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верно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имеет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назначить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удалить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управление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тела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члены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большинству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14:paraId="2531D7AF" w14:textId="77777777" w:rsidR="00532D6C" w:rsidRPr="00E84C88" w:rsidRDefault="00532D6C" w:rsidP="00532D6C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</w:t>
      </w:r>
      <w:proofErr xmlns:w="http://schemas.openxmlformats.org/wordprocessingml/2006/main" w:type="gramEnd"/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с: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 организации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бесплатно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полученный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году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предшествующий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года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течение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полученный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прибыли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минимум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15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процентов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размеру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выгода</w:t>
      </w:r>
    </w:p>
    <w:p w14:paraId="042C0847" w14:textId="77777777" w:rsidR="00532D6C" w:rsidRPr="00E84C88" w:rsidRDefault="00532D6C" w:rsidP="00532D6C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 </w:t>
      </w:r>
      <w:proofErr xmlns:w="http://schemas.openxmlformats.org/wordprocessingml/2006/main" w:type="gramEnd"/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д:</w:t>
      </w:r>
      <w:r xmlns:w="http://schemas.openxmlformats.org/wordprocessingml/2006/main" w:rsidRPr="00E84C88"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-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очков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смысле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однако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инструментов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которые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запечатанный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сделки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принудительно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прочее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природа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личный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влияние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 основе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посредством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.</w:t>
      </w:r>
    </w:p>
    <w:p w14:paraId="28464C02" w14:textId="77777777" w:rsidR="00532D6C" w:rsidRPr="00E84C88" w:rsidRDefault="00532D6C" w:rsidP="00532D6C">
      <w:pPr xmlns:w="http://schemas.openxmlformats.org/wordprocessingml/2006/main"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 </w:t>
      </w:r>
      <w:proofErr xmlns:w="http://schemas.openxmlformats.org/wordprocessingml/2006/main" w:type="gramEnd"/>
      <w:r xmlns:w="http://schemas.openxmlformats.org/wordprocessingml/2006/main" w:rsidRPr="00E84C88">
        <w:rPr>
          <w:rFonts w:ascii="Cambria Math" w:eastAsia="MS Mincho" w:hAnsi="Cambria Math" w:cs="Cambria Math"/>
          <w:sz w:val="24"/>
          <w:szCs w:val="24"/>
          <w:lang w:val="en-US"/>
        </w:rPr>
        <w:t xml:space="preserve">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b/>
          <w:sz w:val="24"/>
          <w:szCs w:val="24"/>
          <w:lang w:val="en-US"/>
        </w:rPr>
        <w:t xml:space="preserve">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точку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активность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текущий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управление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исполнитель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чиновник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случае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когда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-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очков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требования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соответствие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физический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</w:p>
    <w:p w14:paraId="2BDEB5C1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статус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информация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стать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день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месяц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год.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выполнение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формы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касательно.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Взаимосвязанные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люди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вместе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выполнение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обратите внимание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взаимосвязаны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согласовано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действовать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силой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взаимосвязаны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согласовано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действовать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случай.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для внутреннего использования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подотчетный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3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Кодекса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1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статьи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часть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53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точка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смысле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чиновник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его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семья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член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относительно</w:t>
      </w:r>
    </w:p>
    <w:p w14:paraId="19EF7C77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контакт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электронный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почты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адрес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номер телефона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</w:t>
      </w:r>
    </w:p>
    <w:p w14:paraId="1386A26C" w14:textId="77777777" w:rsidR="00532D6C" w:rsidRPr="00E84C88" w:rsidRDefault="00532D6C" w:rsidP="00532D6C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пятая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часть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заявления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раздел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 уровень: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необходимо заполнить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имеет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отделение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наполнение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каждый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для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отдельно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все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люди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количестве.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подразделы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следующее:</w:t>
      </w:r>
      <w:r xmlns:w="http://schemas.openxmlformats.org/wordprocessingml/2006/main" w:rsidRPr="00E84C88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color w:val="000000"/>
          <w:sz w:val="24"/>
          <w:szCs w:val="24"/>
          <w:lang w:val="en-US"/>
        </w:rPr>
        <w:t xml:space="preserve">по правилам </w:t>
      </w:r>
      <w:r xmlns:w="http://schemas.openxmlformats.org/wordprocessingml/2006/main" w:rsidRPr="00E84C88">
        <w:rPr>
          <w:rFonts w:ascii="Cambria Math" w:eastAsia="MS Mincho" w:hAnsi="Cambria Math" w:cs="Cambria Math"/>
          <w:color w:val="000000"/>
          <w:sz w:val="24"/>
          <w:szCs w:val="24"/>
          <w:lang w:val="en-US"/>
        </w:rPr>
        <w:t xml:space="preserve">.</w:t>
      </w:r>
    </w:p>
    <w:p w14:paraId="2F11BDC3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включая: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латинская буква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регистрация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, в том числе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организационно-правовой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формы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</w:t>
      </w:r>
    </w:p>
    <w:p w14:paraId="56A9A1FA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proofErr xmlns:w="http://schemas.openxmlformats.org/wordprocessingml/2006/main" w:type="gramEnd"/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ы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фамилия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чья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для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завершенный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люди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полностью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контроллер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для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этого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наполнение.</w:t>
      </w:r>
    </w:p>
    <w:p w14:paraId="44B7E03E" w14:textId="77777777" w:rsidR="00532D6C" w:rsidRPr="00E84C88" w:rsidRDefault="00532D6C" w:rsidP="00532D6C">
      <w:pPr xmlns:w="http://schemas.openxmlformats.org/wordprocessingml/2006/main"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акций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листинг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данные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обязательный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наполнение.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быть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завершено,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средний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акции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внесен в список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регулируемый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 рынке.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запас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фондового рынка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имя: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скобках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отмечая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фондового рынка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код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(код рыночного идентификатора),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где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внесен в список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делится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как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происходит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связь: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 бирже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документы.</w:t>
      </w:r>
    </w:p>
    <w:p w14:paraId="5D227DFE" w14:textId="77777777" w:rsidR="00532D6C" w:rsidRPr="00E84C88" w:rsidRDefault="00532D6C" w:rsidP="00532D6C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6-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раздел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Дополнительные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примечания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необходимо заполнить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есть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дополнительный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информация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дополнительный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разъяснения,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которые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связанный с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завершенный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наполнение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 условии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 данным.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подраздел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может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дополнительный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разъяснения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настоящий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бенефициар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контролировать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фонды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относительно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государства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сообщества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тела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относительно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которого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реализует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Организация: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контроль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случае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если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юридический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Законодательный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в столице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доступный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государства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сообщество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напрямую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или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косвенный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участие 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другой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фразы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декларации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 отношению к</w:t>
      </w:r>
    </w:p>
    <w:p w14:paraId="0F486074" w14:textId="77777777" w:rsidR="00532D6C" w:rsidRPr="00E84C88" w:rsidRDefault="00532D6C" w:rsidP="00532D6C">
      <w:pPr xmlns:w="http://schemas.openxmlformats.org/wordprocessingml/2006/main"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Декларация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наполнение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подписание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приложение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представитель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GHEA Grapalat" w:hAnsi="Arial" w:cs="Arial"/>
          <w:sz w:val="24"/>
          <w:szCs w:val="24"/>
          <w:lang w:val="en-US"/>
        </w:rPr>
        <w:t xml:space="preserve">человек.</w:t>
      </w:r>
      <w:r xmlns:w="http://schemas.openxmlformats.org/wordprocessingml/2006/main" w:rsidRPr="00E84C88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</w:p>
    <w:p w14:paraId="66A8FA2F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B92D82E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B7C4742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9C69434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23077F0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28762581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7898E3E" w14:textId="77777777" w:rsidR="00532D6C" w:rsidRPr="00E84C88" w:rsidRDefault="00532D6C" w:rsidP="00532D6C">
      <w:pPr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5322CC32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360"/>
        <w:jc w:val="both"/>
        <w:rPr>
          <w:rFonts w:ascii="GHEA Grapalat" w:eastAsia="Times New Roman" w:hAnsi="GHEA Grapalat" w:cs="Times New Roman"/>
          <w:sz w:val="16"/>
          <w:szCs w:val="16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*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секретаря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af-ZA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публикация</w:t>
      </w:r>
    </w:p>
    <w:p w14:paraId="790074AD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360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** 1,2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пригодный для носки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с приложением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№ 1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приглашения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определяется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юридический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настоящий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бенефициары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содержащий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веб-сайт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ссылка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представить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установка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того, как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индивидуальный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предприниматель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физический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человек</w:t>
      </w:r>
    </w:p>
    <w:p w14:paraId="2188FAE0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xmlns:w="http://schemas.openxmlformats.org/wordprocessingml/2006/main" w:type="page"/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2</w:t>
      </w:r>
    </w:p>
    <w:p w14:paraId="1F0D17C1" w14:textId="2EAAA146" w:rsidR="00532D6C" w:rsidRPr="00E84C88" w:rsidRDefault="00A406BF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LM-THAT-GHAPSDB-25/02</w:t>
      </w:r>
      <w:r xmlns:w="http://schemas.openxmlformats.org/wordprocessingml/2006/main"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кодом</w:t>
      </w:r>
    </w:p>
    <w:p w14:paraId="5454F95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приглашения</w:t>
      </w:r>
    </w:p>
    <w:p w14:paraId="5AED66B9" w14:textId="77777777" w:rsidR="00532D6C" w:rsidRPr="00E84C88" w:rsidRDefault="00532D6C" w:rsidP="00532D6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608AC04A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Н: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Ю: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Н: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Р: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Дж: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Р: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К:</w:t>
      </w:r>
    </w:p>
    <w:p w14:paraId="45FFC51A" w14:textId="77777777" w:rsidR="00532D6C" w:rsidRPr="00E84C88" w:rsidRDefault="00532D6C" w:rsidP="00532D6C">
      <w:pPr>
        <w:spacing w:after="0" w:line="240" w:lineRule="auto"/>
        <w:ind w:firstLine="567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003957B5" w14:textId="23E13D4B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Изучение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="00A406B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LM-THAT-GHAPSDB-25/02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приглашение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кажется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проект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​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Arial"/>
          <w:sz w:val="24"/>
          <w:szCs w:val="24"/>
          <w:lang w:val="hy-AM"/>
        </w:rPr>
        <w:t xml:space="preserve">   </w:t>
      </w:r>
    </w:p>
    <w:p w14:paraId="32E6656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en-US"/>
        </w:rPr>
      </w:pPr>
      <w:bookmarkStart xmlns:w="http://schemas.openxmlformats.org/wordprocessingml/2006/main" w:id="7" w:name="_Hlk23147299"/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                              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4"/>
          <w:szCs w:val="24"/>
          <w:vertAlign w:val="superscript"/>
          <w:lang w:val="hy-AM"/>
        </w:rPr>
        <w:t xml:space="preserve">имя:</w:t>
      </w:r>
    </w:p>
    <w:bookmarkEnd w:id="7"/>
    <w:p w14:paraId="4BCC6E5E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ниже упомянуто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общий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s-ES"/>
        </w:rPr>
        <w:t xml:space="preserve">с ценами </w:t>
      </w:r>
      <w:r xmlns:w="http://schemas.openxmlformats.org/wordprocessingml/2006/main" w:rsidRPr="00E84C88">
        <w:rPr>
          <w:rFonts w:ascii="GHEA Grapalat" w:eastAsia="Times New Roman" w:hAnsi="GHEA Grapalat" w:cs="Arial"/>
          <w:sz w:val="20"/>
          <w:szCs w:val="20"/>
          <w:lang w:val="es-ES"/>
        </w:rPr>
        <w:t xml:space="preserve">.</w:t>
      </w:r>
    </w:p>
    <w:p w14:paraId="7CB2E77C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s-ES"/>
        </w:rPr>
        <w:t xml:space="preserve">АМД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532D6C" w:rsidRPr="00A406BF" w14:paraId="42658DEF" w14:textId="77777777" w:rsidTr="00532D6C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769F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Чапа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-</w:t>
            </w:r>
          </w:p>
          <w:p w14:paraId="785A2F7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отделы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цифры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DC656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Продукт: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имя: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B645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ваша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hy-AM"/>
              </w:rPr>
              <w:t xml:space="preserve">цена?</w:t>
            </w:r>
          </w:p>
          <w:p w14:paraId="5BB5D08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 xml:space="preserve">стоимость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 xml:space="preserve">предсказуемый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 xml:space="preserve">прибыли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6"/>
                <w:szCs w:val="16"/>
                <w:lang w:val="af-ZA"/>
              </w:rPr>
              <w:t xml:space="preserve">итого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16"/>
                <w:szCs w:val="16"/>
                <w:lang w:val="af-ZA"/>
              </w:rPr>
              <w:t xml:space="preserve">)</w:t>
            </w:r>
          </w:p>
          <w:p w14:paraId="690D79D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буквами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 цифрах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94E0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НДС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**</w:t>
            </w:r>
          </w:p>
          <w:p w14:paraId="11026F1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буквами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 цифрах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C2FA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Общий: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цена</w:t>
            </w:r>
          </w:p>
          <w:p w14:paraId="426BF36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буквами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16"/>
                <w:szCs w:val="18"/>
                <w:lang w:val="es-ES"/>
              </w:rPr>
              <w:t xml:space="preserve">в цифрах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6"/>
                <w:szCs w:val="18"/>
                <w:lang w:val="es-ES"/>
              </w:rPr>
              <w:t xml:space="preserve">/</w:t>
            </w:r>
          </w:p>
        </w:tc>
      </w:tr>
      <w:tr w:rsidR="00532D6C" w:rsidRPr="00E84C88" w14:paraId="4FBA79E7" w14:textId="77777777" w:rsidTr="00532D6C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D02E9A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 xml:space="preserve">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03CAB81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 xml:space="preserve">2: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304E69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 xml:space="preserve">3: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E0F8E2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 xml:space="preserve">4: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5CCE00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hy-AM"/>
              </w:rPr>
              <w:t xml:space="preserve">5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6"/>
                <w:szCs w:val="24"/>
                <w:lang w:val="es-ES"/>
              </w:rPr>
              <w:t xml:space="preserve">= 3+4</w:t>
            </w:r>
          </w:p>
        </w:tc>
      </w:tr>
      <w:tr w:rsidR="00532D6C" w:rsidRPr="00A406BF" w14:paraId="47CEBF1E" w14:textId="77777777" w:rsidTr="00532D6C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705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 xml:space="preserve">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19F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&lt;&lt;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Покупка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предмет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доза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имя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5F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F52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88C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A406BF" w14:paraId="53F18009" w14:textId="77777777" w:rsidTr="00532D6C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C6E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 xml:space="preserve">2: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601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&lt;&lt;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Покупка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предмет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доза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имя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N2&gt;&gt;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1EF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3C8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F8F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A406BF" w14:paraId="13D31125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C4B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 xml:space="preserve">3: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8C7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&lt;&lt;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Покупка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предмет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доза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u w:val="single"/>
                <w:vertAlign w:val="subscript"/>
                <w:lang w:val="es-ES"/>
              </w:rPr>
              <w:t xml:space="preserve">имя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u w:val="single"/>
                <w:vertAlign w:val="subscript"/>
                <w:lang w:val="es-ES"/>
              </w:rPr>
              <w:t xml:space="preserve">N3&gt;&gt;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0E3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1AA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EA2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08733C82" w14:textId="77777777" w:rsidTr="00532D6C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81A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  <w:t xml:space="preserve">...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828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 xml:space="preserve"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BB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C9F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EF9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s-ES"/>
              </w:rPr>
            </w:pPr>
          </w:p>
        </w:tc>
      </w:tr>
      <w:tr w:rsidR="00532D6C" w:rsidRPr="00E84C88" w14:paraId="42408B7A" w14:textId="77777777" w:rsidTr="00532D6C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0ED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8"/>
                <w:szCs w:val="24"/>
                <w:lang w:val="es-ES"/>
              </w:rPr>
              <w:t xml:space="preserve">...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DA4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 xml:space="preserve"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8CC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07A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B5E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</w:tr>
    </w:tbl>
    <w:p w14:paraId="4133AD7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7691DE5B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s-ES"/>
        </w:rPr>
      </w:pPr>
    </w:p>
    <w:p w14:paraId="550C3122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hy-AM"/>
        </w:rPr>
      </w:pPr>
    </w:p>
    <w:p w14:paraId="4FC5CABB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720"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________________________________________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</w:t>
      </w:r>
    </w:p>
    <w:p w14:paraId="71FF388E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руководителя 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должность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имя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фамилия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vertAlign w:val="superscript"/>
          <w:lang w:val="hy-AM"/>
        </w:rPr>
        <w:t xml:space="preserve">подпись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ab xmlns:w="http://schemas.openxmlformats.org/wordprocessingml/2006/main"/>
      </w:r>
    </w:p>
    <w:p w14:paraId="67298A8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</w:t>
      </w:r>
    </w:p>
    <w:p w14:paraId="3FB37EDC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Т.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9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4168B65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4FEE9AD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FB76C0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AB7D8F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A0ADA0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D5A88F9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354570C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4405591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C37A16C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D386C7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8A544CE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174D623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0EBC8CA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</w:p>
    <w:p w14:paraId="726BB10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872A69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16DDB47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E820642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</w:p>
    <w:p w14:paraId="5D371F84" w14:textId="77777777" w:rsidR="001902F9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sz w:val="20"/>
          <w:szCs w:val="20"/>
          <w:lang w:val="es-ES" w:eastAsia="ru-RU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es-ES" w:eastAsia="ru-RU"/>
        </w:rPr>
        <w:br w:type="page"/>
      </w:r>
    </w:p>
    <w:p w14:paraId="7A0E284B" w14:textId="556B3885" w:rsidR="001902F9" w:rsidRPr="00E84C88" w:rsidRDefault="001902F9" w:rsidP="001902F9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</w:p>
    <w:p w14:paraId="0C2CAF4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4.2</w:t>
      </w:r>
    </w:p>
    <w:p w14:paraId="294CC4CE" w14:textId="7D9B2EFE" w:rsidR="00532D6C" w:rsidRPr="00E84C88" w:rsidRDefault="00A406BF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LM-THAT-GHAPSDB-25/02</w:t>
      </w:r>
      <w:r xmlns:w="http://schemas.openxmlformats.org/wordprocessingml/2006/main"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кодом</w:t>
      </w:r>
    </w:p>
    <w:p w14:paraId="0126EB6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приглашения</w:t>
      </w:r>
    </w:p>
    <w:p w14:paraId="4D219CB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1D861191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СТРАДАНИЯ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О: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3B5CBAF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b/>
          <w:sz w:val="18"/>
          <w:szCs w:val="18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18"/>
          <w:szCs w:val="18"/>
          <w:lang w:val="hy-AM"/>
        </w:rPr>
        <w:t xml:space="preserve">предоставлять 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)</w:t>
      </w:r>
    </w:p>
    <w:p w14:paraId="6F7EA1E0" w14:textId="77777777" w:rsidR="00532D6C" w:rsidRPr="00E84C88" w:rsidRDefault="00532D6C" w:rsidP="00532D6C">
      <w:pPr xmlns:w="http://schemas.openxmlformats.org/wordprocessingml/2006/main"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6814F506" w14:textId="77777777" w:rsidR="00532D6C" w:rsidRPr="00E84C88" w:rsidRDefault="00532D6C" w:rsidP="00532D6C">
      <w:pPr xmlns:w="http://schemas.openxmlformats.org/wordprocessingml/2006/main"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Ереван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      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лет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**</w:t>
      </w:r>
    </w:p>
    <w:p w14:paraId="0708E1B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7AC6F61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лицо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директор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</w:p>
    <w:p w14:paraId="3DDC2321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директора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фамилия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паспорт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данные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действии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устава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определение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следующее: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согласие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14:paraId="413C812E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9349388" w14:textId="77777777" w:rsidR="00532D6C" w:rsidRPr="00E84C88" w:rsidRDefault="00532D6C" w:rsidP="00532D6C">
      <w:pPr xmlns:w="http://schemas.openxmlformats.org/wordprocessingml/2006/main"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H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n-US"/>
        </w:rPr>
        <w:t xml:space="preserve">предмет</w:t>
      </w:r>
    </w:p>
    <w:p w14:paraId="010CAFB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                           </w:t>
      </w:r>
    </w:p>
    <w:p w14:paraId="5EBE8547" w14:textId="0F4CB0F0" w:rsidR="00532D6C" w:rsidRPr="00E84C88" w:rsidRDefault="00532D6C" w:rsidP="00730AAF">
      <w:pPr xmlns:w="http://schemas.openxmlformats.org/wordprocessingml/2006/main"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участвует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pt-BR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полезность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экономика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АНОК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–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организованный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="00A406B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LM-THAT-GHAPSDB-25/02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 процедуре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14:paraId="4E0BE7A9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pt-BR"/>
        </w:rPr>
        <w:t xml:space="preserve">                                                        </w:t>
      </w:r>
    </w:p>
    <w:p w14:paraId="39C30EC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Как: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Участник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под печатью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предоставляет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Компании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форма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заявки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заполнена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</w:t>
      </w:r>
    </w:p>
    <w:p w14:paraId="0B1B57C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60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согласен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презентабельный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путем подписания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письма-требования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–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).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безвозвратно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это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что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3302C1C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подписав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поле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завершенный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принял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чего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зарядка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обслуживающее лицо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:/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получено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сколько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уже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быть помещенным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подпись: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целью</w:t>
      </w:r>
    </w:p>
    <w:p w14:paraId="0BD01B3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основа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письму-требованию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 счета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заряжать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.</w:t>
      </w:r>
    </w:p>
    <w:p w14:paraId="49B13B3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манера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заказ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набор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позвонить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</w:t>
      </w:r>
    </w:p>
    <w:p w14:paraId="2F388657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деньгами</w:t>
      </w:r>
    </w:p>
    <w:p w14:paraId="268692A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ответственность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утомительный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законность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действительность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представительство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даты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предоставить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выполненный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действий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14:paraId="13B4920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потерпеть неудачу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случае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если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приводит 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решение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 оригиналами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банк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информирование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Компании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цифровой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 подписью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с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такими перевозчиками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, как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из них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распродано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бумага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 опциями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14:paraId="115287A3" w14:textId="77777777" w:rsidR="00532D6C" w:rsidRPr="00E84C88" w:rsidRDefault="00532D6C" w:rsidP="00532D6C">
      <w:pPr xmlns:w="http://schemas.openxmlformats.org/wordprocessingml/2006/main">
        <w:numPr>
          <w:ilvl w:val="1"/>
          <w:numId w:val="25"/>
        </w:numPr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Клиент: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документы</w:t>
      </w:r>
    </w:p>
    <w:p w14:paraId="262A261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1.6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Регистрация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вызванный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риски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 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изношенный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ущерб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отрицательный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последствия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ответственность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носить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проверить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нарушать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факты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14:paraId="3A0360A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случае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когда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счет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удовлетворить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письмо с требованием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затем: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2 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два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рабочих дня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информировать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Заказчику: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виде</w:t>
      </w:r>
    </w:p>
    <w:p w14:paraId="2EA0820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60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1.8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Задача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Банк: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 представления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тогда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из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банка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независимо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причины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десять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 платить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случае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неплатеж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передача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это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АКРА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Кредит: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Отчетность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ЗАО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Фото: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бюро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).</w:t>
      </w:r>
    </w:p>
    <w:p w14:paraId="5EA9DED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35D71887" w14:textId="77777777" w:rsidR="00532D6C" w:rsidRPr="00E84C88" w:rsidRDefault="00532D6C" w:rsidP="00532D6C">
      <w:pPr xmlns:w="http://schemas.openxmlformats.org/wordprocessingml/2006/main"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Другой: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условия</w:t>
      </w:r>
    </w:p>
    <w:p w14:paraId="17D4C9E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2.1: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безвозвратный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входить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проверка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того момента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результат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быть принятым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двадцатый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включительно.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en-US"/>
        </w:rPr>
        <w:t xml:space="preserve"> </w:t>
      </w:r>
    </w:p>
    <w:p w14:paraId="5951D0F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представляю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14:paraId="32C9B8B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слабый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отдал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договорной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нарушение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?</w:t>
      </w:r>
    </w:p>
    <w:p w14:paraId="7FBF43E6" w14:textId="77777777" w:rsidR="00532D6C" w:rsidRPr="00E84C88" w:rsidDel="00A13215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подписано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компетентный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14:paraId="679CDA7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возник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переговоров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через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рука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 приносить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чтобы.</w:t>
      </w:r>
    </w:p>
    <w:p w14:paraId="0775260D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3441840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адрес 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действительные условия 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:</w:t>
      </w:r>
    </w:p>
    <w:p w14:paraId="50721EE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4518B6D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компании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имя:</w:t>
      </w:r>
    </w:p>
    <w:p w14:paraId="602B7361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 xmlns:w="http://schemas.openxmlformats.org/wordprocessingml/2006/main"/>
      </w:r>
    </w:p>
    <w:p w14:paraId="7DF63430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компании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адрес</w:t>
      </w:r>
    </w:p>
    <w:p w14:paraId="693D217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693A31E4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            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в компанию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сопровождающий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vertAlign w:val="superscript"/>
          <w:lang w:val="hy-AM"/>
        </w:rPr>
        <w:t xml:space="preserve">имя:</w:t>
      </w:r>
    </w:p>
    <w:p w14:paraId="7898D93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  <w:tab/>
      </w:r>
    </w:p>
    <w:p w14:paraId="1AD2B1B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u w:val="single"/>
          <w:vertAlign w:val="superscript"/>
          <w:lang w:val="hy-AM"/>
        </w:rPr>
      </w:pPr>
    </w:p>
    <w:p w14:paraId="1FF9322B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Т:</w:t>
      </w:r>
    </w:p>
    <w:p w14:paraId="3606704A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00EAA77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День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месяц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год</w:t>
      </w:r>
    </w:p>
    <w:p w14:paraId="3DAE5A1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8"/>
          <w:szCs w:val="18"/>
          <w:vertAlign w:val="superscript"/>
          <w:lang w:val="hy-AM"/>
        </w:rPr>
      </w:pPr>
    </w:p>
    <w:p w14:paraId="64C218E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18"/>
          <w:szCs w:val="18"/>
          <w:lang w:val="hy-AM"/>
        </w:rPr>
      </w:pPr>
    </w:p>
    <w:p w14:paraId="0542A194" w14:textId="77777777" w:rsidR="00532D6C" w:rsidRPr="00E84C88" w:rsidRDefault="00532D6C" w:rsidP="00532D6C">
      <w:pPr xmlns:w="http://schemas.openxmlformats.org/wordprocessingml/2006/main"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16"/>
          <w:szCs w:val="16"/>
          <w:lang w:val="hy-AM"/>
        </w:rPr>
        <w:t xml:space="preserve">*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необходимо завершить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секретаря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публикация</w:t>
      </w:r>
    </w:p>
    <w:p w14:paraId="683D52B3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6A32439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9A961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ТРЕБОВАНИЕ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</w:t>
            </w:r>
          </w:p>
          <w:p w14:paraId="2C7D9E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2E017CD0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557A27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Число: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3CA00456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A1E048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</w:tc>
      </w:tr>
      <w:tr w:rsidR="00532D6C" w:rsidRPr="00E84C88" w14:paraId="7AFB27BC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D31C8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Компания 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``</w:t>
            </w:r>
          </w:p>
        </w:tc>
      </w:tr>
      <w:tr w:rsidR="00532D6C" w:rsidRPr="00E84C88" w14:paraId="2646C187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30415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5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.</w:t>
            </w:r>
          </w:p>
        </w:tc>
      </w:tr>
      <w:tr w:rsidR="00532D6C" w:rsidRPr="00E84C88" w14:paraId="28049EF9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7B309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6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E84C88" w14:paraId="23C27192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453892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E84C88" w14:paraId="09DCA9D3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58BA8E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E84C88" w14:paraId="4E68671F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6BC4C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9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Туманян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полезность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экономика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&gt;&gt;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НАОК:</w:t>
            </w:r>
          </w:p>
        </w:tc>
      </w:tr>
      <w:tr w:rsidR="00532D6C" w:rsidRPr="00E84C88" w14:paraId="08CD9C27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648FAE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E84C88" w14:paraId="4AB24B87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EC34C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E84C88" w14:paraId="1BEE521F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085695" w14:textId="77777777" w:rsidR="00532D6C" w:rsidRPr="00E84C88" w:rsidRDefault="00532D6C" w:rsidP="00454CDE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бенефициара 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</w:p>
        </w:tc>
      </w:tr>
      <w:tr w:rsidR="00532D6C" w:rsidRPr="00E84C88" w14:paraId="12E0B651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D1276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номер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примечание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N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</w:t>
            </w:r>
          </w:p>
        </w:tc>
      </w:tr>
      <w:tr w:rsidR="00532D6C" w:rsidRPr="00E84C88" w14:paraId="27A8FDDD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BF017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.</w:t>
            </w:r>
          </w:p>
        </w:tc>
      </w:tr>
      <w:tr w:rsidR="00532D6C" w:rsidRPr="00E84C88" w14:paraId="76B61E2C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1FDEE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E84C88" w14:paraId="661C3B3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B0864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6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).</w:t>
            </w:r>
          </w:p>
        </w:tc>
      </w:tr>
      <w:tr w:rsidR="00532D6C" w:rsidRPr="00E84C88" w14:paraId="1F3D7254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4189C9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Цель 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сделки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платежа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квалификация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обеспечить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)</w:t>
            </w:r>
          </w:p>
        </w:tc>
      </w:tr>
      <w:tr w:rsidR="00532D6C" w:rsidRPr="00E84C88" w14:paraId="32ADAE86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357CFF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Документы: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включая: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страданий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ним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цифры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код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чей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 основе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происходит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плата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14:paraId="2AD118B5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2B733FB4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C0D0B3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0B8447B6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5F9B4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</w:t>
            </w:r>
          </w:p>
          <w:p w14:paraId="11D3F5A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20AF87CA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BFD97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Наречие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страниц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страница:</w:t>
            </w:r>
          </w:p>
          <w:p w14:paraId="1707C8D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5D868415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91B0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подписи</w:t>
            </w:r>
          </w:p>
          <w:p w14:paraId="578E18A2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153D0D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077EFD8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2DD1EE5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69B0E54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4258549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51B299D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14:paraId="4BC5D88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14:paraId="000F9433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5190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подписи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:</w:t>
            </w:r>
          </w:p>
          <w:p w14:paraId="6E8D293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3872C8D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268EEFC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5491E78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7C6B38D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3871AA44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7B9DB1D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14:paraId="6BBD703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420DEF46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C8609F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0D386D7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48CC654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6456B9C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6E21BE5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14:paraId="1F90E30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14627D7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217392E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9D84205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2869B54D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7A5D0BA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/____________________/</w:t>
            </w:r>
          </w:p>
          <w:p w14:paraId="5E943CB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14:paraId="77E90912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A406BF" w14:paraId="54D19720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1347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24.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14:paraId="6266592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0B76EF2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6CC2928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c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года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7F7BFE3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52D44E3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35CA2DF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1175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14:paraId="49FA606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2551B89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14:paraId="4B23833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Исполнение: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  <w:p w14:paraId="2C6EF48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14:paraId="37A7EDC8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4059EC78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14:paraId="079F972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10771FB8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5089A2E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60FA35C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50FAF9A8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474877F9" w14:textId="77777777" w:rsidR="00532D6C" w:rsidRPr="00E84C88" w:rsidRDefault="00532D6C" w:rsidP="00532D6C">
      <w:pPr xmlns:w="http://schemas.openxmlformats.org/wordprocessingml/2006/main"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письмо с требованием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спроса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обязательный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действительные 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наполнение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заказать</w:t>
      </w:r>
    </w:p>
    <w:p w14:paraId="422F726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xmlns:w="http://schemas.openxmlformats.org/wordprocessingml/2006/main" w:type="page"/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спроса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обязательный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действительные 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наполнение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гид</w:t>
      </w:r>
    </w:p>
    <w:p w14:paraId="3144EFA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5AC118B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946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Вопрос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Вопрос 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699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&lt;&lt;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заявка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документ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F5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Отмечено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поле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/</w:t>
            </w:r>
          </w:p>
          <w:p w14:paraId="1530492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действительности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C77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Действительное условие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наполнение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требование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6659F9F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505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Срок действия:</w:t>
            </w:r>
          </w:p>
          <w:p w14:paraId="7331409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дополнительный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сторона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:</w:t>
            </w:r>
          </w:p>
          <w:p w14:paraId="4387C2C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плательщик</w:t>
            </w:r>
          </w:p>
          <w:p w14:paraId="4A48827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</w:tr>
      <w:tr w:rsidR="00532D6C" w:rsidRPr="00E84C88" w14:paraId="740FFD7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30D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41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950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373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1FD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5:00</w:t>
            </w:r>
          </w:p>
        </w:tc>
      </w:tr>
      <w:tr w:rsidR="00532D6C" w:rsidRPr="00A406BF" w14:paraId="3FFDE69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56B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2D0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C3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7D0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9D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завершенный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письмо-требование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</w:t>
            </w:r>
          </w:p>
        </w:tc>
      </w:tr>
      <w:tr w:rsidR="00532D6C" w:rsidRPr="00A406BF" w14:paraId="7520776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3E3A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F01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F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ACB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5F5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</w:tr>
      <w:tr w:rsidR="00532D6C" w:rsidRPr="00A406BF" w14:paraId="3AAD42C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97DB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A1A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19B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D10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039FFF4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9C7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день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</w:p>
        </w:tc>
      </w:tr>
      <w:tr w:rsidR="00532D6C" w:rsidRPr="00E84C88" w14:paraId="5E82CA1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8356" w14:textId="77777777" w:rsidR="00532D6C" w:rsidRPr="00E84C88" w:rsidRDefault="00532D6C" w:rsidP="00532D6C">
            <w:pPr>
              <w:numPr>
                <w:ilvl w:val="0"/>
                <w:numId w:val="17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4DF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C5E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275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2D29976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лица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чье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 счета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Будет добавлено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фамилия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есть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Упоминается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необходимости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Заполнение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6A9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E84C88" w14:paraId="5AFAF72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C1A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A6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наименование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 )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C23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5C0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13E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E84C88" w14:paraId="541DA0A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9D0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1E6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5CF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39C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3B11B30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банковское дело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сам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из которой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D39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E84C88" w14:paraId="753CBBD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9A0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23E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76E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BDC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72391B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ограниченный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1C4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E84C88" w14:paraId="5916DE1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243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F0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PSC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81A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84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40E425F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1D1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7DF9EBA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07A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0EA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25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6BE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3534EE9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получателя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Следует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отметить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DC2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E84C88" w14:paraId="1E4589B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383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A2D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КС: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FED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DD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4FF199B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процессе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0FD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A406BF" w14:paraId="0CB5D39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DB3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C47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E4D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3E5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1C2B07E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налогоплательщик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748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A406BF" w14:paraId="0DCF9F2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DCB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88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название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DAB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EE4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27E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A406BF" w14:paraId="75E2D061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C45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B67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EFB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BB3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5F11F8F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банковский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казначейский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переданным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 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заряженный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5F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E84C88" w14:paraId="16F6D9B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FD0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66B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2F0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5F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1857B21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условии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711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A406BF" w14:paraId="62C26E9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20F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A6D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Принял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сумма: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цифрах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словами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F47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D84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обязательный</w:t>
            </w:r>
          </w:p>
          <w:p w14:paraId="159D5F2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шопинг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1D3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</w:tr>
      <w:tr w:rsidR="00532D6C" w:rsidRPr="00E84C88" w14:paraId="384A754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809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90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87D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6EE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F41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40232F72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9A2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ABF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сделки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64B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A4D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квалификация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обеспечение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352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приглашению</w:t>
            </w:r>
          </w:p>
        </w:tc>
      </w:tr>
      <w:tr w:rsidR="00532D6C" w:rsidRPr="00E84C88" w14:paraId="3D27594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F70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1CA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34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107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36801B6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денег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зарядка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документа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,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которым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 основе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подарок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контракта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покупки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процедуры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код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соответствии с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страданий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34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778F6C2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32A" w14:textId="77777777" w:rsidR="00532D6C" w:rsidRPr="00E84C88" w:rsidDel="0010680B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B1D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0E7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067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68558FC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​</w:t>
            </w:r>
          </w:p>
          <w:p w14:paraId="357AD1B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который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иметь в виду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подписание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согласие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ABE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550624E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F1D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2DF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прилагательное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BE9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3FC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530F48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 заявке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рядом 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документы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предоставлены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банк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  <w:p w14:paraId="7222C7D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Если: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базы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затем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B43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65D91AF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8EF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FD9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4B7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FF1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42A7A2F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поле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на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котором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тогда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подписав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.</w:t>
            </w:r>
          </w:p>
          <w:p w14:paraId="34230C9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4D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подписывают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74A88E0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</w:t>
            </w:r>
          </w:p>
          <w:p w14:paraId="015CF2B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A406BF" w14:paraId="3E3A9E80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766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944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447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09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14:paraId="4F6F66E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подарок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FB7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запечатанным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4F7B09F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532D6C" w:rsidRPr="00E84C88" w14:paraId="07A7503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6C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A2A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27D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23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14:paraId="0081756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87F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подписывают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757DA47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735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257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80C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F72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14:paraId="12E9A17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DCF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запечатанным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BA008C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532D6C" w:rsidRPr="00A406BF" w14:paraId="766BCDB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51E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1A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464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ECD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4BCB9B8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2BC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7653DF1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679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9C1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348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198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08755A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030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675E1F2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1E8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BD2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филиалу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EC5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8C6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7048B0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филиалу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отмеченный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B71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19FCF63C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430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8C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FDA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B7B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0868EA7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сотрудника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51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7070EAB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118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FE3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A18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9E0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21CE2DE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штамп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580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5A4202A6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4BE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3D5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99E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28D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596098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настоящим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являются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83C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14:paraId="316C767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29099D1B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0DCE18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64C51E9B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934186A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5E99A13A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14:paraId="46CB1EB0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lang w:val="hy-AM"/>
        </w:rPr>
      </w:pPr>
    </w:p>
    <w:p w14:paraId="7965200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xmlns:w="http://schemas.openxmlformats.org/wordprocessingml/2006/main" w:type="page"/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hy-AM"/>
        </w:rPr>
        <w:t xml:space="preserve"> </w:t>
      </w:r>
    </w:p>
    <w:p w14:paraId="37898694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GHEA Grapalat"/>
          <w:sz w:val="18"/>
          <w:szCs w:val="18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4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5.1</w:t>
      </w:r>
    </w:p>
    <w:p w14:paraId="31FCA8DE" w14:textId="26DFD5CD" w:rsidR="00532D6C" w:rsidRPr="00E84C88" w:rsidRDefault="00A406BF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LM-THAT-GHAPSDB-25/02</w:t>
      </w:r>
      <w:r xmlns:w="http://schemas.openxmlformats.org/wordprocessingml/2006/main"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кодом</w:t>
      </w:r>
    </w:p>
    <w:p w14:paraId="44E722F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приглашения</w:t>
      </w:r>
    </w:p>
    <w:p w14:paraId="72354128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es-ES"/>
        </w:rPr>
      </w:pPr>
    </w:p>
    <w:p w14:paraId="00119D2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     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СТРАДАНИЯ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О: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</w:p>
    <w:p w14:paraId="3EC6EAA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b/>
          <w:sz w:val="18"/>
          <w:szCs w:val="18"/>
          <w:lang w:val="hy-AM"/>
        </w:rPr>
        <w:t xml:space="preserve">договор: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18"/>
          <w:szCs w:val="18"/>
          <w:lang w:val="hy-AM"/>
        </w:rPr>
        <w:t xml:space="preserve">предоставлять 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18"/>
          <w:szCs w:val="18"/>
          <w:lang w:val="hy-AM"/>
        </w:rPr>
        <w:t xml:space="preserve">)</w:t>
      </w:r>
    </w:p>
    <w:p w14:paraId="70253B2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b/>
          <w:sz w:val="20"/>
          <w:szCs w:val="20"/>
          <w:lang w:val="hy-AM"/>
        </w:rPr>
      </w:pPr>
    </w:p>
    <w:p w14:paraId="5F5AFB8B" w14:textId="77777777" w:rsidR="00532D6C" w:rsidRPr="00E84C88" w:rsidRDefault="00532D6C" w:rsidP="00532D6C">
      <w:pPr xmlns:w="http://schemas.openxmlformats.org/wordprocessingml/2006/main"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Ереван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          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 xml:space="preserve">         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лет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**</w:t>
      </w:r>
    </w:p>
    <w:p w14:paraId="4070DC23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4B9FFFC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лицо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директор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 xmlns:w="http://schemas.openxmlformats.org/wordprocessingml/2006/main"/>
      </w:r>
    </w:p>
    <w:p w14:paraId="2E9E3526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директора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фамилия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паспорт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данные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vertAlign w:val="subscript"/>
          <w:lang w:val="hy-AM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действии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устава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определение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следующее: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согласие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14:paraId="0669BB0A" w14:textId="77777777" w:rsidR="00532D6C" w:rsidRPr="00E84C88" w:rsidRDefault="00532D6C" w:rsidP="00532D6C">
      <w:pPr>
        <w:spacing w:after="0" w:line="240" w:lineRule="auto"/>
        <w:ind w:firstLine="708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21392602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1.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предмет</w:t>
      </w:r>
    </w:p>
    <w:p w14:paraId="2873D71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GHEA Grapalat"/>
          <w:b/>
          <w:bCs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                             </w:t>
      </w:r>
    </w:p>
    <w:p w14:paraId="7F10832B" w14:textId="20958CE3" w:rsidR="00532D6C" w:rsidRPr="00E84C88" w:rsidRDefault="00532D6C" w:rsidP="00532D6C">
      <w:pPr xmlns:w="http://schemas.openxmlformats.org/wordprocessingml/2006/main">
        <w:numPr>
          <w:ilvl w:val="1"/>
          <w:numId w:val="30"/>
        </w:numPr>
        <w:spacing w:after="0" w:line="240" w:lineRule="auto"/>
        <w:ind w:left="142" w:firstLine="56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участвует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это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Туманян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полезность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экономика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АНОК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–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организованный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="00A406BF">
        <w:rPr>
          <w:rFonts w:ascii="Arial" w:eastAsia="Times New Roman" w:hAnsi="Arial" w:cs="Arial"/>
          <w:b/>
          <w:color w:val="000000"/>
          <w:sz w:val="24"/>
          <w:szCs w:val="27"/>
          <w:lang w:val="af-ZA"/>
        </w:rPr>
        <w:t xml:space="preserve">LM-THAT-GHAPSDB-25/02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color w:val="000000"/>
          <w:sz w:val="24"/>
          <w:szCs w:val="27"/>
          <w:lang w:val="af-ZA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 процедуре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14:paraId="378510B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5B9BD5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1.2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Как: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обеспечивает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форма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заявки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заполнена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</w:t>
      </w:r>
    </w:p>
    <w:p w14:paraId="06DE2AC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1.3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согласен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презентабельный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путем подписания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письма-требования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–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).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безвозвратно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141AB01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а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подписав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поле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завершенный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принял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чего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зарядка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обслуживающее лицо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:/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получено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компанию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сколько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уже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быть помещенным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подпись: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целью</w:t>
      </w:r>
    </w:p>
    <w:p w14:paraId="5EE1250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Письмо-требование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основа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 письму-требованию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со счета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заряжать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для: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принятия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.</w:t>
      </w:r>
    </w:p>
    <w:p w14:paraId="7E55BDB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манера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заказ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набор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позвонить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о</w:t>
      </w:r>
    </w:p>
    <w:p w14:paraId="3A5B8585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г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сертификация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весь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с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деньгами</w:t>
      </w:r>
    </w:p>
    <w:p w14:paraId="641E252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соглашаться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ответственность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утомительный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законность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действительность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представительство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даты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предоставить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выполненный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действий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14:paraId="7383D082" w14:textId="77777777" w:rsidR="00532D6C" w:rsidRPr="00E84C88" w:rsidRDefault="00532D6C" w:rsidP="00532D6C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процедуры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потерпеть неудачу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 оригиналами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банк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информирование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Компании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цифровой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подписью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с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такими перевозчиками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, как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из них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распродано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бумага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с опциями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.</w:t>
      </w:r>
    </w:p>
    <w:p w14:paraId="22E303CA" w14:textId="77777777" w:rsidR="00532D6C" w:rsidRPr="00E84C88" w:rsidRDefault="00532D6C" w:rsidP="00532D6C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Клиент: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в 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представлять на рассмотрение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дополнительный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color w:val="000000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0"/>
          <w:szCs w:val="20"/>
          <w:lang w:val="hy-AM"/>
        </w:rPr>
        <w:t xml:space="preserve">документы</w:t>
      </w:r>
    </w:p>
    <w:p w14:paraId="7A1519E5" w14:textId="77777777" w:rsidR="00532D6C" w:rsidRPr="00E84C88" w:rsidRDefault="00532D6C" w:rsidP="00532D6C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Регистрация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вызванный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риски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 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изношенный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ущерб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отрицательный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последствия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любой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ответственность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носить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проверить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нарушать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факты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.</w:t>
      </w:r>
    </w:p>
    <w:p w14:paraId="168F6B44" w14:textId="77777777" w:rsidR="00532D6C" w:rsidRPr="00E84C88" w:rsidRDefault="00532D6C" w:rsidP="00532D6C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случае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когда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счет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удовлетворить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письмо с требованием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от получения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затем: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2 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два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рабочих дня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информировать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Заказчику: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/>
        </w:rPr>
        <w:t xml:space="preserve">виде</w:t>
      </w:r>
    </w:p>
    <w:p w14:paraId="1712D9F6" w14:textId="77777777" w:rsidR="00532D6C" w:rsidRPr="00E84C88" w:rsidRDefault="00532D6C" w:rsidP="00532D6C">
      <w:pPr xmlns:w="http://schemas.openxmlformats.org/wordprocessingml/2006/main">
        <w:numPr>
          <w:ilvl w:val="1"/>
          <w:numId w:val="25"/>
        </w:numPr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0"/>
          <w:szCs w:val="20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Задача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Банк: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 представления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тогда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из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банка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независимо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причины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десять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 платить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в случае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Клиент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неплатеж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информация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передача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это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&lt;&lt;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АКРА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Кредит: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Отчетность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&gt;&gt;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ЗАО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Фото: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pt-BR"/>
        </w:rPr>
        <w:t xml:space="preserve">бюро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pt-BR"/>
        </w:rPr>
        <w:t xml:space="preserve">).</w:t>
      </w:r>
    </w:p>
    <w:p w14:paraId="4940661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469880C1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360"/>
        <w:jc w:val="center"/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2.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Другое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bCs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условия</w:t>
      </w:r>
    </w:p>
    <w:p w14:paraId="6390392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безвозвратный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входить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проверка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 того момента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быть предприняты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двадцатый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включая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14:paraId="2EECE96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Плательщик: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представляю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14:paraId="51C3E22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2.2.1.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Клиенту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слабый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отдал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договорной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нарушение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?</w:t>
      </w:r>
    </w:p>
    <w:p w14:paraId="62C7A6B1" w14:textId="77777777" w:rsidR="00532D6C" w:rsidRPr="00E84C88" w:rsidDel="00A13215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2.2.2.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проверенный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страданий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Требование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подписано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компетентный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 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:</w:t>
      </w:r>
    </w:p>
    <w:p w14:paraId="2052BAC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2.3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Здесь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возник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переговоров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через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рука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 приносить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GHEA Grapalat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чтобы.</w:t>
      </w:r>
    </w:p>
    <w:p w14:paraId="20D536E5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2EA7C2A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3.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Компания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адрес 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действительные условия </w:t>
      </w:r>
      <w:r xmlns:w="http://schemas.openxmlformats.org/wordprocessingml/2006/main" w:rsidRPr="00E84C88">
        <w:rPr>
          <w:rFonts w:ascii="GHEA Grapalat" w:eastAsia="Times New Roman" w:hAnsi="GHEA Grapalat" w:cs="GHEA Grapalat"/>
          <w:b/>
          <w:sz w:val="20"/>
          <w:szCs w:val="20"/>
          <w:lang w:val="hy-AM"/>
        </w:rPr>
        <w:t xml:space="preserve">:</w:t>
      </w:r>
    </w:p>
    <w:p w14:paraId="74E3B491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</w:pP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  <w:r w:rsidRPr="00E84C88">
        <w:rPr>
          <w:rFonts w:ascii="GHEA Grapalat" w:eastAsia="Times New Roman" w:hAnsi="GHEA Grapalat" w:cs="GHEA Grapalat"/>
          <w:sz w:val="20"/>
          <w:szCs w:val="20"/>
          <w:u w:val="single"/>
          <w:lang w:val="hy-AM"/>
        </w:rPr>
        <w:tab/>
      </w:r>
    </w:p>
    <w:p w14:paraId="5E93237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</w:p>
    <w:p w14:paraId="4DC3C785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 xmlns:w="http://schemas.openxmlformats.org/wordprocessingml/2006/main"/>
      </w:r>
    </w:p>
    <w:p w14:paraId="6ACA23D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адрес</w:t>
      </w:r>
    </w:p>
    <w:p w14:paraId="67CEBA5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00D05CFA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в компанию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сопровождающий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банк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имя:</w:t>
      </w:r>
    </w:p>
    <w:p w14:paraId="548B987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0A650F8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банковское дело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номер счета</w:t>
      </w:r>
    </w:p>
    <w:p w14:paraId="6211B4D6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5C536D2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налог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плательщика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бухгалтерский учет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число</w:t>
      </w:r>
    </w:p>
    <w:p w14:paraId="079045B9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  <w:r w:rsidRPr="00E84C88">
        <w:rPr>
          <w:rFonts w:ascii="GHEA Grapalat" w:eastAsia="Times New Roman" w:hAnsi="GHEA Grapalat" w:cs="Times New Roman"/>
          <w:sz w:val="20"/>
          <w:szCs w:val="20"/>
          <w:u w:val="single"/>
          <w:vertAlign w:val="superscript"/>
          <w:lang w:val="hy-AM"/>
        </w:rPr>
        <w:tab/>
      </w:r>
    </w:p>
    <w:p w14:paraId="44CF6CA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компании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директора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имя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фамилия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vertAlign w:val="superscript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vertAlign w:val="superscript"/>
          <w:lang w:val="hy-AM"/>
        </w:rPr>
        <w:t xml:space="preserve">подпись</w:t>
      </w:r>
    </w:p>
    <w:p w14:paraId="6488F19A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Т:</w:t>
      </w:r>
    </w:p>
    <w:p w14:paraId="74A98918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6FD49FE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День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месяц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год</w:t>
      </w:r>
    </w:p>
    <w:p w14:paraId="5E0C5AE1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GHEA Grapalat"/>
          <w:sz w:val="20"/>
          <w:szCs w:val="20"/>
          <w:lang w:val="hy-AM"/>
        </w:rPr>
      </w:pPr>
    </w:p>
    <w:p w14:paraId="1B076021" w14:textId="77777777" w:rsidR="00532D6C" w:rsidRPr="00E84C88" w:rsidRDefault="00532D6C" w:rsidP="00532D6C">
      <w:pPr xmlns:w="http://schemas.openxmlformats.org/wordprocessingml/2006/main"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*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необходимо завершить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секретаря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публикация</w:t>
      </w:r>
    </w:p>
    <w:p w14:paraId="04FF852B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59A4786B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/>
        </w:rPr>
      </w:pPr>
    </w:p>
    <w:p w14:paraId="15AC8ABF" w14:textId="77777777" w:rsidR="00532D6C" w:rsidRPr="00E84C88" w:rsidRDefault="00532D6C" w:rsidP="00532D6C">
      <w:pPr>
        <w:spacing w:after="0" w:line="240" w:lineRule="auto"/>
        <w:ind w:firstLine="567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32D6C" w:rsidRPr="00E84C88" w14:paraId="7036DC8B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7538E1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ТРЕБОВАНИЕ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en-US"/>
              </w:rPr>
              <w:t xml:space="preserve">*</w:t>
            </w:r>
          </w:p>
          <w:p w14:paraId="7B7FC85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/>
              </w:rPr>
            </w:pPr>
          </w:p>
        </w:tc>
      </w:tr>
      <w:tr w:rsidR="00532D6C" w:rsidRPr="00E84C88" w14:paraId="3B5CE54B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B7C06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Число: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0FEE002E" w14:textId="77777777" w:rsidTr="00532D6C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5D538B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</w:tc>
      </w:tr>
      <w:tr w:rsidR="00532D6C" w:rsidRPr="00E84C88" w14:paraId="11B17A56" w14:textId="77777777" w:rsidTr="00532D6C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8998A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Компания 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``</w:t>
            </w:r>
          </w:p>
        </w:tc>
      </w:tr>
      <w:tr w:rsidR="00532D6C" w:rsidRPr="00E84C88" w14:paraId="331C95C1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AEF5E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5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.</w:t>
            </w:r>
          </w:p>
        </w:tc>
      </w:tr>
      <w:tr w:rsidR="00532D6C" w:rsidRPr="00E84C88" w14:paraId="1386AAE2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A9EA1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6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E84C88" w14:paraId="7D8E86E1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05665D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E84C88" w14:paraId="30E0EF0B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FD95D6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E84C88" w14:paraId="54FE3415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03F3C6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9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Туманян</w:t>
            </w: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полезность</w:t>
            </w: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экономика </w:t>
            </w: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sz w:val="20"/>
                <w:szCs w:val="20"/>
                <w:lang w:val="pt-BR"/>
              </w:rPr>
              <w:t xml:space="preserve">&gt;&gt;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НАОК:</w:t>
            </w:r>
          </w:p>
        </w:tc>
      </w:tr>
      <w:tr w:rsidR="00532D6C" w:rsidRPr="00E84C88" w14:paraId="04615D28" w14:textId="77777777" w:rsidTr="00532D6C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720E79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10.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ПСЦ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E84C88" w14:paraId="6CD4A818" w14:textId="77777777" w:rsidTr="00532D6C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3F7E1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:</w:t>
            </w:r>
          </w:p>
        </w:tc>
      </w:tr>
      <w:tr w:rsidR="00532D6C" w:rsidRPr="00E84C88" w14:paraId="2F630B1B" w14:textId="77777777" w:rsidTr="00532D6C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4190F6" w14:textId="77777777" w:rsidR="00532D6C" w:rsidRPr="00E84C88" w:rsidRDefault="00532D6C" w:rsidP="008E294B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бенефициара 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Финансовые: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организация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</w:p>
        </w:tc>
      </w:tr>
      <w:tr w:rsidR="00532D6C" w:rsidRPr="00E84C88" w14:paraId="76BFD8CC" w14:textId="77777777" w:rsidTr="00532D6C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ADC73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номер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примечание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N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</w:t>
            </w:r>
          </w:p>
        </w:tc>
      </w:tr>
      <w:tr w:rsidR="00532D6C" w:rsidRPr="00E84C88" w14:paraId="79DF432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ED122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.</w:t>
            </w:r>
          </w:p>
        </w:tc>
      </w:tr>
      <w:tr w:rsidR="00532D6C" w:rsidRPr="00E84C88" w14:paraId="3D19D49A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520243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15.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E84C88" w14:paraId="053F8607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2FDFF8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6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).</w:t>
            </w:r>
          </w:p>
        </w:tc>
      </w:tr>
      <w:tr w:rsidR="00532D6C" w:rsidRPr="00E84C88" w14:paraId="7A4051A1" w14:textId="77777777" w:rsidTr="00532D6C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057AA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7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Цель 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сделки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платежа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( 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 xml:space="preserve">договор: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обеспечить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bCs/>
                <w:sz w:val="20"/>
                <w:szCs w:val="20"/>
              </w:rPr>
              <w:t xml:space="preserve">)</w:t>
            </w:r>
          </w:p>
        </w:tc>
      </w:tr>
      <w:tr w:rsidR="00532D6C" w:rsidRPr="00E84C88" w14:paraId="1E9E9AE7" w14:textId="77777777" w:rsidTr="00532D6C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088876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8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Документы: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включая: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страданий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ним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цифры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код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чей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 основе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происходит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плата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14:paraId="60BF1BE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532D6C" w:rsidRPr="00E84C88" w14:paraId="0DF7D86A" w14:textId="77777777" w:rsidTr="00532D6C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5A960E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E84C88" w14:paraId="644D6EB0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36011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19.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</w:t>
            </w:r>
          </w:p>
          <w:p w14:paraId="4AD4E47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38D7A3CD" w14:textId="77777777" w:rsidTr="00532D6C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9C3E6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20.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Наречие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страниц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 xml:space="preserve">---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 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страница:</w:t>
            </w:r>
          </w:p>
          <w:p w14:paraId="4A123DB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532D6C" w:rsidRPr="00E84C88" w14:paraId="3A3F6DA7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3BA0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подписи</w:t>
            </w:r>
          </w:p>
          <w:p w14:paraId="60F46E1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1C314AF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2A16C0C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45EF39BC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586C32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1DF9918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0A5194A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</w:p>
          <w:p w14:paraId="76C0C0F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                    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14:paraId="5BB82FC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0CDF8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Times New Roman" w:hAnsi="GHEA Grapalat" w:cs="Courier New"/>
                <w:sz w:val="20"/>
                <w:szCs w:val="20"/>
                <w:lang w:val="en-US"/>
              </w:rPr>
              <w:t xml:space="preserve"> 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подписи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:</w:t>
            </w:r>
          </w:p>
          <w:p w14:paraId="3CE8CEEF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4A576ED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1743AA3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19E5A260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</w:p>
          <w:p w14:paraId="1992FEA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374085AB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  <w:p w14:paraId="4154B6A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14:paraId="69F0141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</w:tr>
      <w:tr w:rsidR="00532D6C" w:rsidRPr="00E84C88" w14:paraId="7C68FDA1" w14:textId="77777777" w:rsidTr="00532D6C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E5E7B7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79B2FE8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2DBAF1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</w:rPr>
              <w:t xml:space="preserve">/____________________/</w:t>
            </w:r>
          </w:p>
          <w:p w14:paraId="20D9507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</w:t>
            </w:r>
          </w:p>
          <w:p w14:paraId="4BF18F4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                                                    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14:paraId="0D131FD1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31B85A2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867AA7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hy-AM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C0278D6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55E25DAB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</w:p>
          <w:p w14:paraId="68303E3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right"/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/____________________/</w:t>
            </w:r>
          </w:p>
          <w:p w14:paraId="1DD0913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                                                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/</w:t>
            </w:r>
          </w:p>
          <w:p w14:paraId="655EAEE9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</w:p>
        </w:tc>
      </w:tr>
      <w:tr w:rsidR="00532D6C" w:rsidRPr="00A406BF" w14:paraId="2684512D" w14:textId="77777777" w:rsidTr="00532D6C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6F34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24.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14:paraId="6B4023A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16A4288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32B4079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c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года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</w:p>
          <w:p w14:paraId="3F93A39D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1DF898A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6503FCC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44EA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Т.</w:t>
            </w:r>
          </w:p>
          <w:p w14:paraId="714A5500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4BABD64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                    </w:t>
            </w:r>
          </w:p>
          <w:p w14:paraId="1A47AC8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23.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Исполнение: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___ </w:t>
            </w:r>
            <w:r xmlns:w="http://schemas.openxmlformats.org/wordprocessingml/2006/main" w:rsidRPr="00E84C88">
              <w:rPr>
                <w:rFonts w:ascii="GHEA Grapalat" w:eastAsia="Times New Roman" w:hAnsi="GHEA Grapalat" w:cs="Tahoma"/>
                <w:color w:val="000000"/>
                <w:sz w:val="20"/>
                <w:szCs w:val="20"/>
                <w:lang w:val="en-US"/>
              </w:rPr>
              <w:t xml:space="preserve">20___</w:t>
            </w:r>
          </w:p>
          <w:p w14:paraId="4AB23E89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</w:p>
          <w:p w14:paraId="3315EDE7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  <w:p w14:paraId="6B54927A" w14:textId="77777777" w:rsidR="00532D6C" w:rsidRPr="00E84C88" w:rsidRDefault="00532D6C" w:rsidP="00532D6C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</w:p>
        </w:tc>
      </w:tr>
    </w:tbl>
    <w:p w14:paraId="3D2AF2C1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3AFB3ED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6964E75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7F4CC3A7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EFAE643" w14:textId="77777777" w:rsidR="00532D6C" w:rsidRPr="00E84C88" w:rsidRDefault="00532D6C" w:rsidP="00532D6C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sz w:val="16"/>
          <w:szCs w:val="24"/>
          <w:lang w:val="hy-AM"/>
        </w:rPr>
      </w:pPr>
    </w:p>
    <w:p w14:paraId="3A607746" w14:textId="77777777" w:rsidR="00532D6C" w:rsidRPr="00E84C88" w:rsidRDefault="00532D6C" w:rsidP="00532D6C">
      <w:pPr xmlns:w="http://schemas.openxmlformats.org/wordprocessingml/2006/main"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*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письмо с требованием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спроса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обязательный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действительные 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наполнение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24"/>
          <w:lang w:val="hy-AM"/>
        </w:rPr>
        <w:t xml:space="preserve">заказать</w:t>
      </w:r>
    </w:p>
    <w:p w14:paraId="21CC9797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br xmlns:w="http://schemas.openxmlformats.org/wordprocessingml/2006/main" w:type="page"/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спроса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обязательный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действительные 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наполнение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lang w:val="nl-NL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lang w:val="hy-AM"/>
        </w:rPr>
        <w:t xml:space="preserve">гид</w:t>
      </w:r>
    </w:p>
    <w:p w14:paraId="40E0498E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532D6C" w:rsidRPr="00E84C88" w14:paraId="56D33C7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B44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Вопрос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Вопрос 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3D5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&lt;&lt;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заявка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&gt;&gt;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документ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374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Отмечено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поле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/</w:t>
            </w:r>
          </w:p>
          <w:p w14:paraId="676F791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действительности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15D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Действительное условие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наполнение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требование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4500BDC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8CD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Срок действия:</w:t>
            </w:r>
          </w:p>
          <w:p w14:paraId="39EDB10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дополнительный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сторона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:</w:t>
            </w:r>
          </w:p>
          <w:p w14:paraId="6EAD37B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плательщик</w:t>
            </w:r>
          </w:p>
          <w:p w14:paraId="063FC0C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-588" w:firstLine="588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процесс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20"/>
                <w:szCs w:val="20"/>
                <w:lang w:val="hy-AM"/>
              </w:rPr>
              <w:t xml:space="preserve">связанный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)</w:t>
            </w:r>
          </w:p>
        </w:tc>
      </w:tr>
      <w:tr w:rsidR="00532D6C" w:rsidRPr="00E84C88" w14:paraId="42CC887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F84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7B1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A74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415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7C1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5:00</w:t>
            </w:r>
          </w:p>
        </w:tc>
      </w:tr>
      <w:tr w:rsidR="00532D6C" w:rsidRPr="00A406BF" w14:paraId="76D298F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2E5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1D3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928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62A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DAA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документа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завершенный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письмо-требование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</w:t>
            </w:r>
          </w:p>
        </w:tc>
      </w:tr>
      <w:tr w:rsidR="00532D6C" w:rsidRPr="00A406BF" w14:paraId="258A136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68AB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44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FF4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285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51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</w:tr>
      <w:tr w:rsidR="00532D6C" w:rsidRPr="00A406BF" w14:paraId="2B27B38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A718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188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314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9E7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3E6389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BC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32" w:hanging="13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плательщиком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день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</w:p>
        </w:tc>
      </w:tr>
      <w:tr w:rsidR="00532D6C" w:rsidRPr="00E84C88" w14:paraId="0453A0F5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3AC1" w14:textId="77777777" w:rsidR="00532D6C" w:rsidRPr="00E84C88" w:rsidRDefault="00532D6C" w:rsidP="00532D6C">
            <w:pPr>
              <w:numPr>
                <w:ilvl w:val="0"/>
                <w:numId w:val="26"/>
              </w:numPr>
              <w:spacing w:after="0" w:line="240" w:lineRule="auto"/>
              <w:ind w:hanging="436"/>
              <w:contextualSpacing/>
              <w:jc w:val="both"/>
              <w:rPr>
                <w:rFonts w:ascii="GHEA Grapalat" w:eastAsia="Times New Roman" w:hAnsi="GHEA Grapalat" w:cs="Times Armenian"/>
                <w:sz w:val="20"/>
                <w:szCs w:val="20"/>
                <w:lang w:val="en-US"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C97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B64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6A8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430C9C3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лица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чье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 счета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Будет добавлено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фамилия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имя,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есть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Упоминается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необходимости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Заполнение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6AA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252" w:hanging="252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E84C88" w14:paraId="23F0576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814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24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наименование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 )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35E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F1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FB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E84C88" w14:paraId="02D4B55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2B4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68F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3AA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BC4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174D148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банковское дело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сам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из которой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взиматься 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761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E84C88" w14:paraId="12F01F6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81A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CE1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316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2F9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502D47F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ограниченный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FB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E84C88" w14:paraId="6C7516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37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E3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PSC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CA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4F3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6AA68A5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физический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E16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4E929C5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07F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B54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фамилия: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F64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018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3EA3261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человека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получателя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Следует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отметить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являются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также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другой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согласно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E5B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E84C88" w14:paraId="372C1364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7CA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80A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КС: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E93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FAC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6BABCB0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шоппинг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процессе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EB5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будет завершено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)</w:t>
            </w:r>
          </w:p>
        </w:tc>
      </w:tr>
      <w:tr w:rsidR="00532D6C" w:rsidRPr="00A406BF" w14:paraId="6513F34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B24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1F0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АВК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D87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180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2C10F4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Армении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Республика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нормативный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юридический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актам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определенный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тех случаях,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приходится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налогоплательщик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B7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A406BF" w14:paraId="0A16E0D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4B5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A3F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название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417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EF5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A66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A406BF" w14:paraId="4799464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51A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3A5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670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7DF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147B1B3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банковский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казначейский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счет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переданным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 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заряженный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855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приглашению</w:t>
            </w:r>
          </w:p>
        </w:tc>
      </w:tr>
      <w:tr w:rsidR="00532D6C" w:rsidRPr="00E84C88" w14:paraId="59698AB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126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AC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сумма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цифрах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словами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66F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E37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2F49799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условии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3BE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A406BF" w14:paraId="0BBAED1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D72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FDF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Принял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сумма: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цифрах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словами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C90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7C7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обязательный</w:t>
            </w:r>
          </w:p>
          <w:p w14:paraId="10CFE5E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намеревался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денег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частичный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чего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шопинг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подключен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832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применимо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)</w:t>
            </w:r>
          </w:p>
        </w:tc>
      </w:tr>
      <w:tr w:rsidR="00532D6C" w:rsidRPr="00E84C88" w14:paraId="1603CBE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A21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D19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валюта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прописью: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 кодом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CFD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59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55A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5438E36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F7E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F4B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сделки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1F5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881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контракта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обеспечение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65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приглашению</w:t>
            </w:r>
          </w:p>
        </w:tc>
      </w:tr>
      <w:tr w:rsidR="00532D6C" w:rsidRPr="00E84C88" w14:paraId="20B611F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F6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ED1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основы: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73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630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DFC383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запросу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денег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зарядка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документа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данные ,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которым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 основе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подарок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в 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для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основа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существование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контракта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число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покупки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процедуры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код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соответствии с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страданий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соглашение 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674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1EE553BF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5F5D" w14:textId="77777777" w:rsidR="00532D6C" w:rsidRPr="00E84C88" w:rsidDel="0010680B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1C3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7B5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A12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70D757B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слова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​</w:t>
            </w:r>
          </w:p>
          <w:p w14:paraId="104DC51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который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иметь в виду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что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подписание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дает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согласие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F6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532D6C" w:rsidRPr="00E84C88" w14:paraId="141286C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848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129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прилагательное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20D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C1B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0A012D8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 заявке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рядом 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документы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страниц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количество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которых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нуждаться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предоставлены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банк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</w:t>
            </w:r>
          </w:p>
          <w:p w14:paraId="6A3C2F5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Если: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базы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затем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есть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204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650E16A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5D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C52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B79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C2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6D1415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этот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поле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на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котором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если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условия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&lt;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принято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оплата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&gt;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тогда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подписав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заранее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соглашаться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указанный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количество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ее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 счета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заряжать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для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презентация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случай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этот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поле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.</w:t>
            </w:r>
          </w:p>
          <w:p w14:paraId="54C3962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DB7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подписывают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или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07E8204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электронный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подпись</w:t>
            </w:r>
          </w:p>
          <w:p w14:paraId="6F2B23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532D6C" w:rsidRPr="00A406BF" w14:paraId="7DA055B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2A0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1.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708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CB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F08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14:paraId="7C5748C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подарок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D0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запечатанным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9200D0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532D6C" w:rsidRPr="00E84C88" w14:paraId="321A6259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A36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705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11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4A0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  <w:p w14:paraId="595EA1A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0C2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подписывают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</w:p>
        </w:tc>
      </w:tr>
      <w:tr w:rsidR="00532D6C" w:rsidRPr="00A406BF" w14:paraId="5A35C0EE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BCA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22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62E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511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29F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</w:t>
            </w:r>
          </w:p>
          <w:p w14:paraId="3AE4A23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тюлень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доступность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649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быть запечатанным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5326AB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банк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при представлении</w:t>
            </w:r>
          </w:p>
        </w:tc>
      </w:tr>
      <w:tr w:rsidR="00532D6C" w:rsidRPr="00A406BF" w14:paraId="38D9C978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565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07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B5F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3A1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A7E8C3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8C8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348A00CD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E3C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F5D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B55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614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658A352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полный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30D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0C9E575A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77A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3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9DC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филиалу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).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час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B4E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0B6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015FA0E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плательщику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филиалу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отмеченный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64A8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1D44F4D7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E03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E45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работник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).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C9B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9C7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649E486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сотрудника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подпись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AD5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2C512CFB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8B9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 xmlns:w="http://schemas.openxmlformats.org/wordprocessingml/2006/main"/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BFA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печать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филиала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5DB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B6A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3AE94DA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штамп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C41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  <w:tr w:rsidR="00532D6C" w:rsidRPr="00A406BF" w14:paraId="124DC843" w14:textId="77777777" w:rsidTr="00532D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659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2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F60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бенефициару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сопровождающий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финансовый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организация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час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402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166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обязательный</w:t>
            </w:r>
          </w:p>
          <w:p w14:paraId="7F2A098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быть завершенным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письмо с требованием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последний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представить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случай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когда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 w:rsidDel="00DF049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настоящим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данные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помещать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являются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бумага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манера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представлен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спроса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114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</w:p>
        </w:tc>
      </w:tr>
    </w:tbl>
    <w:p w14:paraId="4D086D88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575EE747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6EDB65B5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71D9C590" w14:textId="77777777" w:rsidR="00532D6C" w:rsidRPr="00E84C88" w:rsidRDefault="00532D6C" w:rsidP="00532D6C">
      <w:pPr>
        <w:spacing w:after="0" w:line="360" w:lineRule="auto"/>
        <w:ind w:firstLine="720"/>
        <w:jc w:val="right"/>
        <w:rPr>
          <w:rFonts w:ascii="GHEA Grapalat" w:eastAsia="Times New Roman" w:hAnsi="GHEA Grapalat" w:cs="Sylfaen"/>
          <w:sz w:val="20"/>
          <w:szCs w:val="20"/>
          <w:lang w:val="en-US"/>
        </w:rPr>
      </w:pPr>
    </w:p>
    <w:p w14:paraId="4A7D2C6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br xmlns:w="http://schemas.openxmlformats.org/wordprocessingml/2006/main" w:type="page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 </w:t>
      </w:r>
    </w:p>
    <w:p w14:paraId="3F1D7ECD" w14:textId="77777777" w:rsidR="00532D6C" w:rsidRPr="00E84C88" w:rsidRDefault="00532D6C" w:rsidP="00532D6C">
      <w:pPr>
        <w:spacing w:after="0" w:line="240" w:lineRule="auto"/>
        <w:ind w:left="-66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14:paraId="6996635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hy-AM"/>
        </w:rPr>
        <w:t xml:space="preserve">6</w:t>
      </w:r>
    </w:p>
    <w:p w14:paraId="496D53B9" w14:textId="5D5C47BD" w:rsidR="00532D6C" w:rsidRPr="00E84C88" w:rsidRDefault="00A406BF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>
        <w:rPr>
          <w:rFonts w:ascii="Arial" w:eastAsia="Times New Roman" w:hAnsi="Arial" w:cs="Arial"/>
          <w:b/>
          <w:color w:val="000000"/>
          <w:sz w:val="20"/>
          <w:szCs w:val="27"/>
          <w:lang w:val="af-ZA"/>
        </w:rPr>
        <w:t xml:space="preserve">LM-THAT-GHAPSDB-25/02</w:t>
      </w:r>
      <w:r xmlns:w="http://schemas.openxmlformats.org/wordprocessingml/2006/main" w:rsidR="00532D6C" w:rsidRPr="00E84C88">
        <w:rPr>
          <w:rFonts w:ascii="GHEA Grapalat" w:eastAsia="Times New Roman" w:hAnsi="GHEA Grapalat" w:cs="Times New Roman"/>
          <w:b/>
          <w:color w:val="000000"/>
          <w:sz w:val="20"/>
          <w:szCs w:val="27"/>
          <w:lang w:val="af-ZA"/>
        </w:rPr>
        <w:t xml:space="preserve"> </w:t>
      </w:r>
      <w:r xmlns:w="http://schemas.openxmlformats.org/wordprocessingml/2006/main" w:rsidR="00532D6C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с кодом</w:t>
      </w:r>
    </w:p>
    <w:p w14:paraId="0231C19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sz w:val="20"/>
          <w:szCs w:val="20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цитировать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расследования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Arial"/>
          <w:b/>
          <w:sz w:val="20"/>
          <w:szCs w:val="20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0"/>
          <w:lang w:val="es-ES"/>
        </w:rPr>
        <w:t xml:space="preserve">приглашения</w:t>
      </w:r>
    </w:p>
    <w:p w14:paraId="49DD82F8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51F64341" w14:textId="77777777" w:rsidR="00532D6C" w:rsidRPr="00E84C88" w:rsidRDefault="00532D6C" w:rsidP="00532D6C">
      <w:pPr>
        <w:tabs>
          <w:tab w:val="left" w:pos="2268"/>
        </w:tabs>
        <w:spacing w:after="0" w:line="240" w:lineRule="auto"/>
        <w:ind w:left="-284" w:firstLine="284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F7EF950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Cs w:val="24"/>
          <w:lang w:val="hy-AM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b/>
          <w:szCs w:val="24"/>
          <w:lang w:val="hy-AM"/>
        </w:rPr>
        <w:t xml:space="preserve">ПОТРЕБНОСТИ</w:t>
      </w:r>
      <w:r xmlns:w="http://schemas.openxmlformats.org/wordprocessingml/2006/main"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Cs w:val="24"/>
          <w:lang w:val="hy-AM"/>
        </w:rPr>
        <w:t xml:space="preserve">ДЛЯ: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b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Cs w:val="24"/>
          <w:lang w:val="hy-AM"/>
        </w:rPr>
        <w:t xml:space="preserve">ПОСТАВЛЯТЬ</w:t>
      </w:r>
    </w:p>
    <w:p w14:paraId="752F770F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-142" w:firstLine="142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szCs w:val="24"/>
          <w:lang w:val="hy-AM"/>
        </w:rPr>
        <w:t xml:space="preserve">ДОГОВОР:</w:t>
      </w:r>
      <w:r xmlns:w="http://schemas.openxmlformats.org/wordprocessingml/2006/main" w:rsidRPr="00E84C88">
        <w:rPr>
          <w:rFonts w:ascii="GHEA Grapalat" w:eastAsia="Times New Roman" w:hAnsi="GHEA Grapalat" w:cs="Times Armenian"/>
          <w:b/>
          <w:szCs w:val="24"/>
          <w:lang w:val="hy-AM"/>
        </w:rPr>
        <w:t xml:space="preserve">   </w:t>
      </w:r>
    </w:p>
    <w:p w14:paraId="38F7642C" w14:textId="77777777" w:rsidR="00532D6C" w:rsidRPr="00E84C88" w:rsidRDefault="00532D6C" w:rsidP="00532D6C">
      <w:pPr xmlns:w="http://schemas.openxmlformats.org/wordprocessingml/2006/main">
        <w:spacing w:after="0" w:line="240" w:lineRule="auto"/>
        <w:ind w:left="-142" w:firstLine="142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Н: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/>
        </w:rPr>
        <w:tab xmlns:w="http://schemas.openxmlformats.org/wordprocessingml/2006/main"/>
      </w:r>
    </w:p>
    <w:p w14:paraId="05CAD137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50C8EDAA" w14:textId="77777777" w:rsidR="00532D6C" w:rsidRPr="00E84C88" w:rsidRDefault="00532D6C" w:rsidP="00532D6C">
      <w:pPr xmlns:w="http://schemas.openxmlformats.org/wordprocessingml/2006/main"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 xml:space="preserve">          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                                                                   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лет</w:t>
      </w:r>
    </w:p>
    <w:p w14:paraId="475285EC" w14:textId="77777777" w:rsidR="00532D6C" w:rsidRPr="00E84C88" w:rsidRDefault="00532D6C" w:rsidP="00532D6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43E88F8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  <w:t xml:space="preserve">______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лицо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из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которых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действии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устава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этого момента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этого момента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 надо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лицо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директор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_____________________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который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действии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устава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этого момента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этого момента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следующего: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о.</w:t>
      </w:r>
    </w:p>
    <w:p w14:paraId="4BD7950C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287DC72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1.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ПРЕДМЕТ:</w:t>
      </w:r>
    </w:p>
    <w:p w14:paraId="7C4CE153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Armenian"/>
          <w:b/>
          <w:sz w:val="20"/>
          <w:szCs w:val="24"/>
          <w:lang w:val="hy-AM"/>
        </w:rPr>
      </w:pPr>
    </w:p>
    <w:p w14:paraId="2C6D310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предпринимать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определяется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договором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–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).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тома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адресу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Приложением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N 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договору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профиль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расписанием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предпринимать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принимать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73FEA76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</w:p>
    <w:p w14:paraId="0B689CF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СТОРОНЫ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ПРАВА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ОБЯЗАННОСТИ</w:t>
      </w:r>
    </w:p>
    <w:p w14:paraId="475A9076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864EBC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2.1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имеет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:</w:t>
      </w:r>
    </w:p>
    <w:p w14:paraId="52B7687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 доставлять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продукта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сроки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нарушенным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 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больше</w:t>
      </w:r>
    </w:p>
    <w:p w14:paraId="612ECE2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неприличный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договору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спецификации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14:paraId="5BA8A2B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спрос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неприличный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из-за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сделанный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затраты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6F76FE7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 принимать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его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усмотрению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неприличный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продуктом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бесплатно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замена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срок: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</w:p>
    <w:p w14:paraId="430C75E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отказаться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выполнения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вернуться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</w:p>
    <w:p w14:paraId="501480D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решительного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меньше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14:paraId="3D9F114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спрос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завершить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меньше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сдался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</w:p>
    <w:p w14:paraId="1A6740A4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отказаться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сдался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оплаченным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вернуться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0627979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вроде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выбору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14:paraId="37F0392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вроде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остальные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продуктов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15CE56B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отказаться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сдался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продуктов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27E10BB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спрос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вроде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бесплатно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замена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типу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продукту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7F8A1FA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усмотрению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новый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срок: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п.6.2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штраф.</w:t>
      </w:r>
    </w:p>
    <w:p w14:paraId="70EE074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769A7AD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F66BB82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*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комиссии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секретаря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приглашение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6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6"/>
          <w:szCs w:val="16"/>
          <w:lang w:val="hy-AM"/>
        </w:rPr>
        <w:t xml:space="preserve">публикация</w:t>
      </w:r>
    </w:p>
    <w:p w14:paraId="43342F6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440AB58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ущерб,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человека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высокий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цене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купить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намеревался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вместо этого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вместо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сделки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разницы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столько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же,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сколько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человека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рука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принести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сделанный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расходы</w:t>
      </w:r>
    </w:p>
    <w:p w14:paraId="69E36165" w14:textId="77777777" w:rsidR="00532D6C" w:rsidRPr="00E84C88" w:rsidRDefault="00532D6C" w:rsidP="00532D6C">
      <w:pPr xmlns:w="http://schemas.openxmlformats.org/wordprocessingml/2006/main"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решать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частичный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существенно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531C5FF8" w14:textId="77777777" w:rsidR="00532D6C" w:rsidRPr="00E84C88" w:rsidRDefault="00532D6C" w:rsidP="00532D6C">
      <w:pPr xmlns:w="http://schemas.openxmlformats.org/wordprocessingml/2006/main"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существенный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рассматривается,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если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:</w:t>
      </w:r>
    </w:p>
    <w:p w14:paraId="029A85BD" w14:textId="77777777" w:rsidR="00532D6C" w:rsidRPr="00E84C88" w:rsidRDefault="00532D6C" w:rsidP="00532D6C">
      <w:pPr xmlns:w="http://schemas.openxmlformats.org/wordprocessingml/2006/main"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(а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неприличный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который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заменен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приемлемый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течение срока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7D095290" w14:textId="77777777" w:rsidR="00532D6C" w:rsidRPr="00E84C88" w:rsidRDefault="00532D6C" w:rsidP="00532D6C">
      <w:pPr xmlns:w="http://schemas.openxmlformats.org/wordprocessingml/2006/main"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сроки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нарушенным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u w:val="single"/>
          <w:lang w:val="hy-AM"/>
        </w:rPr>
        <w:t xml:space="preserve">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 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больше</w:t>
      </w:r>
    </w:p>
    <w:p w14:paraId="69B15347" w14:textId="77777777" w:rsidR="00532D6C" w:rsidRPr="00E84C88" w:rsidRDefault="00532D6C" w:rsidP="00532D6C">
      <w:pPr xmlns:w="http://schemas.openxmlformats.org/wordprocessingml/2006/main"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2.1.8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Обзор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дефекты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информировать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Продавцу.</w:t>
      </w:r>
    </w:p>
    <w:p w14:paraId="52D4AA07" w14:textId="77777777" w:rsidR="00532D6C" w:rsidRPr="00E84C88" w:rsidRDefault="00532D6C" w:rsidP="00532D6C">
      <w:pPr>
        <w:tabs>
          <w:tab w:val="left" w:pos="720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12"/>
          <w:szCs w:val="12"/>
          <w:lang w:val="hy-AM"/>
        </w:rPr>
      </w:pPr>
    </w:p>
    <w:p w14:paraId="438BA33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2.2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:</w:t>
      </w:r>
    </w:p>
    <w:p w14:paraId="5F01323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Выполнение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действия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4BEF915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доставленный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отказаться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случае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предоставьте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сохранение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информировать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14:paraId="40A8778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деньги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п.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штраф.</w:t>
      </w:r>
    </w:p>
    <w:p w14:paraId="19FE283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разнообразие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уведомить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недостаток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обнаружения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немедленно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разумно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когда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нуждаться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найденный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на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основе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природа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значимости.</w:t>
      </w:r>
    </w:p>
    <w:p w14:paraId="465AC73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пункта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погасить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вызвано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оправданный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ущерб.</w:t>
      </w:r>
    </w:p>
    <w:p w14:paraId="23984F2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5219FC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2.3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имеет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:</w:t>
      </w:r>
    </w:p>
    <w:p w14:paraId="15FA6A0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покупателя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тома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адресу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14:paraId="42C19FB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покупателя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тома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адресу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суммы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1919639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решать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частичный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существенно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</w:p>
    <w:p w14:paraId="7E0F249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2.3.3.1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существенный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считается,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неоднократно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нарушенным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даты.</w:t>
      </w:r>
    </w:p>
    <w:p w14:paraId="25FCD68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2.3.4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преждевременно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FBDFEAF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6E0680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2.4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является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:</w:t>
      </w:r>
    </w:p>
    <w:p w14:paraId="4A03901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порядку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тома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адресу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:</w:t>
      </w:r>
    </w:p>
    <w:p w14:paraId="05BC6B8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пункта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подпункт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 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пункту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2.1.5.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соответствует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рамках условий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.</w:t>
      </w:r>
    </w:p>
    <w:p w14:paraId="2875B5F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третий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люди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прав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бесплатно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</w:t>
      </w:r>
    </w:p>
    <w:p w14:paraId="46D3A19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количества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адресу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требованию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сертификатор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законодательству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документы.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3FEB39A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Дефектный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слабый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случае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договору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завершить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поставляется.</w:t>
      </w:r>
    </w:p>
    <w:p w14:paraId="3E0EC78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Назад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еда на вынос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пункту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2.2.2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защита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разумный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управлять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погасить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защита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осознать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вернуться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затраты.</w:t>
      </w:r>
    </w:p>
    <w:p w14:paraId="5809716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2.4.8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пунктами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штраф.</w:t>
      </w:r>
    </w:p>
    <w:p w14:paraId="7D50D48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2.4.9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вещи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документы.</w:t>
      </w:r>
    </w:p>
    <w:p w14:paraId="20F579B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пункта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2.1.7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решения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погасить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вызвано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оправданный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ущерб.</w:t>
      </w:r>
    </w:p>
    <w:p w14:paraId="044BFA8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2.4.11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Квалификация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положений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действия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ликвидация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банкротство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процесс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заранее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информировать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Покупателю.</w:t>
      </w:r>
    </w:p>
    <w:p w14:paraId="71D7406B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69CF433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3.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ЦЕНА: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ПРОЦЕДУРА</w:t>
      </w:r>
    </w:p>
    <w:p w14:paraId="4F52F9B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________________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АМД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том числе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НДС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17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 xml:space="preserve">29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10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Соглашения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.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включать: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нужно сделать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все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сборы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расходы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которые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том числе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налоги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пошлины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транспорт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страхование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расходы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вознаграждение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ожидал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прибыль.</w:t>
      </w:r>
    </w:p>
    <w:p w14:paraId="3D43903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стабильный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 имеет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добавить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уменьшить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цена.</w:t>
      </w:r>
    </w:p>
    <w:p w14:paraId="63FF7B0B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3.2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цены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u w:val="single"/>
          <w:lang w:val="hy-AM"/>
        </w:rPr>
        <w:t xml:space="preserve">            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AMD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передача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банковское дело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аккаунт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предоплата.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Предоплата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искупление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протоколы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выполненным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платежей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делать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вычеты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вычеты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).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форма.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авансовый платеж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возврат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платежи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выступление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18:30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11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5B204DA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сам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AMD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безналичный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наличный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вычислительный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счет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передавать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через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Денежный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передача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происходит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передача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контракту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плановый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N 2)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размеру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амины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делается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числа месяца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помесячно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расписанию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финансовый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значит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рабочих дней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 время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позже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чем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года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декабря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.</w:t>
      </w:r>
    </w:p>
    <w:p w14:paraId="014F044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4F6351F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4.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ГАРАНТИЯ</w:t>
      </w:r>
    </w:p>
    <w:p w14:paraId="304C191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4.1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гарантия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стандарта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726C758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2"/>
        <w:jc w:val="both"/>
        <w:rPr>
          <w:rFonts w:ascii="GHEA Grapalat" w:eastAsia="Times New Roman" w:hAnsi="GHEA Grapalat" w:cs="Sylfaen"/>
          <w:sz w:val="20"/>
          <w:szCs w:val="24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4.2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Базовый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означает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существование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товаров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гарантия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срок: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быть принятым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включая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pt-BR"/>
        </w:rPr>
        <w:t xml:space="preserve">           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календарь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день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гарантия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пришел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недостатки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за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счет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Покупателя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разумный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устранять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Недостатки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pt-BR"/>
        </w:rPr>
        <w:t xml:space="preserve">19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t xml:space="preserve">31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pt-BR"/>
        </w:rPr>
        <w:footnoteReference xmlns:w="http://schemas.openxmlformats.org/wordprocessingml/2006/main" w:id="12"/>
      </w:r>
    </w:p>
    <w:p w14:paraId="45E5AFE2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1799440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5.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СНЯТИЕ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ПРИЕМКА</w:t>
      </w:r>
    </w:p>
    <w:p w14:paraId="6DD45D1E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Предусмотрено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 подписью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Товар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доставить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фиксируется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между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двусторонний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документ: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отмечая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документа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композиция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</w:p>
    <w:p w14:paraId="0705432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инклюзивный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подписано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товар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доставить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факт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фиксация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документ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N 3.1)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сдача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приемка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пример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N 3).</w:t>
      </w:r>
    </w:p>
    <w:p w14:paraId="6FEE27B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5.2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подписывают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условиям.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Противоположный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результаты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передача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подписывают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</w:t>
      </w:r>
    </w:p>
    <w:p w14:paraId="1E76EE6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вопрос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регулирование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предприятие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нравиться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ситуации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средства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53A3B09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означает.</w:t>
      </w:r>
    </w:p>
    <w:p w14:paraId="49BB6BC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запись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получать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включая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u w:val="single"/>
          <w:lang w:val="hy-AM"/>
        </w:rPr>
        <w:t xml:space="preserve">    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подписано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пример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 принимать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аргументированный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отказ.</w:t>
      </w:r>
    </w:p>
    <w:p w14:paraId="3622649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5.4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п.5.3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отказ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обдуманный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п.5.3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надпись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 статуе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607AEB7F" w14:textId="77777777" w:rsidR="00532D6C" w:rsidRPr="00E84C88" w:rsidRDefault="00532D6C" w:rsidP="00532D6C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</w:p>
    <w:p w14:paraId="66A948C4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7597B0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6.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СТОРОНЫ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ОТВЕТСТВЕННОСТЬ</w:t>
      </w:r>
    </w:p>
    <w:p w14:paraId="0ED227C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утомительный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доставленный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качество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обслуживание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</w:p>
    <w:p w14:paraId="2F4D659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просроченный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заряженный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учетом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 поставляется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0,05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цены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ноль: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сотые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доли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процента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размеру.</w:t>
      </w:r>
    </w:p>
    <w:p w14:paraId="473E6F2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пункте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спецификации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несоответствующий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заряженный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наказание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0,5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цены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ноль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десятичная дробь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процент</w:t>
      </w:r>
      <w:r xmlns:w="http://schemas.openxmlformats.org/wordprocessingml/2006/main" w:rsidRPr="00E84C88" w:rsidDel="009B7E9C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сумме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hy-AM"/>
        </w:rPr>
        <w:t xml:space="preserve">20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t xml:space="preserve">32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13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Итого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поставлять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выступать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клиента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 быть принятым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случае</w:t>
      </w:r>
    </w:p>
    <w:p w14:paraId="413BE2B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6.4.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Пункты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компенсировать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с.</w:t>
      </w:r>
    </w:p>
    <w:p w14:paraId="317590B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согласно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п.3.3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просроченный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рассчитывается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учетом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однако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неоплаченный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0,05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суммы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ноль: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весь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сотые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доли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процента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размеру.</w:t>
      </w:r>
    </w:p>
    <w:p w14:paraId="063DE7EC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незапланированный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потерпеть неудачу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утомительный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законодательству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чтобы.</w:t>
      </w:r>
    </w:p>
    <w:p w14:paraId="0FF6ECA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6.7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штраф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Сторонам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выпускать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договорной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выступления.</w:t>
      </w:r>
    </w:p>
    <w:p w14:paraId="0EE09031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8086803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58B2E7A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7.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НЕПОБЕДИМЫЙ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ВОЗДЕЙСТВИЕ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ФОРС-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МАЖОРНЫЕ ОБСТОЯТЕЛЬСТВА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)</w:t>
      </w:r>
    </w:p>
    <w:p w14:paraId="5782F408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55D8BE7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полностью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потерпеть неудачу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избавление от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от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ответственности,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непреодолимый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влияние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результате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чего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возникать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 герметизации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который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 были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предсказывать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предотвратить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ситуации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землетрясение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наводнение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пожар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война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военные действия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чрезвычайная ситуация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ситуация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объявление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политический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волнения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забастовки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общение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работы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прекращение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тела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действия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 т. д.,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который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невозможный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делает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чрезвычайная ситуация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эффект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продолжается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через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3 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месяца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больше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боков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верно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имеет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решать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заранее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осведомленный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сохранение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сторона.</w:t>
      </w:r>
    </w:p>
    <w:p w14:paraId="770F6964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54B07D5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8.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ДРУГОЕ: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УСЛОВИЯ:</w:t>
      </w:r>
    </w:p>
    <w:p w14:paraId="4A783C70" w14:textId="77777777" w:rsidR="00532D6C" w:rsidRPr="00E84C88" w:rsidRDefault="00532D6C" w:rsidP="00532D6C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</w:p>
    <w:p w14:paraId="01B36829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входить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подписание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того момента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действии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соглашению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предпринятый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живой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объеме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производительность.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</w:p>
    <w:p w14:paraId="5AAFADB5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права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обязанности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финансов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Министерства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приходится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обстоятельства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vertAlign w:val="superscript"/>
          <w:lang w:val="hy-AM"/>
        </w:rPr>
        <w:t xml:space="preserve">21 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t xml:space="preserve">33</w:t>
      </w:r>
      <w:r xmlns:w="http://schemas.openxmlformats.org/wordprocessingml/2006/main" w:rsidRPr="00E84C88">
        <w:rPr>
          <w:rFonts w:ascii="GHEA Grapalat" w:eastAsia="Times New Roman" w:hAnsi="GHEA Grapalat" w:cs="Sylfaen"/>
          <w:color w:val="FFFFFF"/>
          <w:sz w:val="20"/>
          <w:szCs w:val="24"/>
          <w:vertAlign w:val="superscript"/>
          <w:lang w:val="hy-AM"/>
        </w:rPr>
        <w:footnoteReference xmlns:w="http://schemas.openxmlformats.org/wordprocessingml/2006/main" w:id="14"/>
      </w:r>
    </w:p>
    <w:p w14:paraId="20A7D72B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автор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оплаченный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остановить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восстал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против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 счетом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печатью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одобренный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право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переданным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человек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без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должник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61F65201" w14:textId="77777777" w:rsidR="00532D6C" w:rsidRPr="00E84C88" w:rsidRDefault="00532D6C" w:rsidP="00532D6C">
      <w:pPr xmlns:w="http://schemas.openxmlformats.org/wordprocessingml/2006/main"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когда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закона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контроль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контроль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жалобы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экзамен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историей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организованный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процессе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, пока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Уплотнение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ЛОЖЬ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документы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информация: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признать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соответствовать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законодательству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основы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приходящий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одностороннем порядке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нарушения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уплотнение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известный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шопинг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законодательство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соответствии 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основа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встретился бы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 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котором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утомительный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как 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возникающий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открыть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левый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выгода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риск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закону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компенсировать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грехом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изношенный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объёме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частично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решено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является.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41B4D1D8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экзамен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судах.</w:t>
      </w:r>
    </w:p>
    <w:p w14:paraId="50E3315F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8.5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изменения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дополнения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выполненный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только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взаимный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соглашению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через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который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будет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неотделимый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часть.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</w:p>
    <w:p w14:paraId="36E9E48D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Запрещенный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договоре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факториал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рядом с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годы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такой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меняет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приводит 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купленным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объемы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рука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принесенным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единица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цена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искусственный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перемен.</w:t>
      </w:r>
    </w:p>
    <w:p w14:paraId="45F1C34C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Armeni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боков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независимо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факторов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влиянию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изменять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определение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правительство.</w:t>
      </w:r>
    </w:p>
    <w:p w14:paraId="66DE1EC9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8.6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кем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проведено ?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агентство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через</w:t>
      </w:r>
    </w:p>
    <w:p w14:paraId="724FFF99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1)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Продавец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ответственность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утомительный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агент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дефолта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для</w:t>
      </w:r>
    </w:p>
    <w:p w14:paraId="020D9715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2)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договора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течение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агент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изменять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Продавец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: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письменной форме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информирует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предоставление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агентство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копия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сторона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существование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человек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данные: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изменение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нужно сделать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работающий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дня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течение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 xml:space="preserve">22 :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xmlns:w="http://schemas.openxmlformats.org/wordprocessingml/2006/main" w:id="15"/>
      </w:r>
    </w:p>
    <w:p w14:paraId="5E69B5E7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8.7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деятельность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консорциум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запечатывать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через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затем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участники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утомительный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вместе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совместно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Ответственность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котором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из консорциума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член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от консорциума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вне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прийти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одностороннем порядке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консорциума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члены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применяется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ответственность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означает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pt-BR"/>
        </w:rPr>
        <w:t xml:space="preserve">: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vertAlign w:val="superscript"/>
          <w:lang w:val="pt-BR"/>
        </w:rPr>
        <w:t xml:space="preserve">23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FFFFFF"/>
          <w:sz w:val="20"/>
          <w:szCs w:val="24"/>
          <w:vertAlign w:val="superscript"/>
          <w:lang w:val="pt-BR"/>
        </w:rPr>
        <w:footnoteReference xmlns:w="http://schemas.openxmlformats.org/wordprocessingml/2006/main" w:id="16"/>
      </w:r>
    </w:p>
    <w:p w14:paraId="18743E62" w14:textId="77777777" w:rsidR="00532D6C" w:rsidRPr="00E84C88" w:rsidRDefault="00532D6C" w:rsidP="00532D6C">
      <w:pPr xmlns:w="http://schemas.openxmlformats.org/wordprocessingml/2006/main"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8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8 часов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жизни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Мата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Кар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Арман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продлен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эпиграммой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Срок действия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рекомендаций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доступность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случае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 условии,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 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Покупатель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приблизительно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ушел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использования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требование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предложение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позже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чем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изначально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истечении срока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 менее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5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календарных дней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перед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в котором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здравствует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доставлен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продлен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один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раз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30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календарных дней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днем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чем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термин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есть</w:t>
      </w:r>
    </w:p>
    <w:p w14:paraId="3E89E974" w14:textId="77777777" w:rsidR="00532D6C" w:rsidRPr="00E84C88" w:rsidRDefault="00532D6C" w:rsidP="00532D6C">
      <w:pPr xmlns:w="http://schemas.openxmlformats.org/wordprocessingml/2006/main">
        <w:tabs>
          <w:tab w:val="left" w:pos="72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8.9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выгоды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экономия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изношенный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выгода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изношенный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ущерб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</w:p>
    <w:p w14:paraId="4BCDD54A" w14:textId="77777777" w:rsidR="00532D6C" w:rsidRPr="00E84C88" w:rsidRDefault="00532D6C" w:rsidP="00532D6C">
      <w:pPr xmlns:w="http://schemas.openxmlformats.org/wordprocessingml/2006/main">
        <w:tabs>
          <w:tab w:val="num" w:pos="0"/>
          <w:tab w:val="left" w:pos="720"/>
          <w:tab w:val="num" w:pos="900"/>
        </w:tabs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стороны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третьи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люди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инклюзивный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кадре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транзакции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них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получено из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выход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регулирование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 поля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они не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влияние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результат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транзакций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из них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получено из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отношения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регулируется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транзакций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отношения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регулятор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нормам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им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ответственный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Продавец.</w:t>
      </w:r>
    </w:p>
    <w:p w14:paraId="327C630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8.10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П. </w:t>
      </w:r>
      <w:r xmlns:w="http://schemas.openxmlformats.org/wordprocessingml/2006/main"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pacing w:val="-4"/>
          <w:sz w:val="20"/>
          <w:szCs w:val="20"/>
          <w:lang w:val="hy-AM" w:eastAsia="ru-RU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pacing w:val="-4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изменять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цветочные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мелодии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дефолта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как результат</w:t>
      </w:r>
      <w:r xmlns:w="http://schemas.openxmlformats.org/wordprocessingml/2006/main" w:rsidRPr="00E84C88" w:rsidDel="00591DE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быть решено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взаимный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 соглашению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кроме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 законодательству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финансовый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ассигнования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снижение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случаи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котором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обязательства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сторон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дефолта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взаимный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рука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принести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 законодательству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необходимый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финансовый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ассигнования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вычет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</w:t>
      </w:r>
    </w:p>
    <w:p w14:paraId="68EFFA01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Продавца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предпринятый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обязательства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softHyphen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делать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выполнять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 сайте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procurement.am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активный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Интернет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сайт: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Контракты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раздел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указав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публикация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Дата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Продавец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относительно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считается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правильный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уведомлено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настоящее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 точкой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определенный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быть опубликованным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следующий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Откуда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bookmarkStart xmlns:w="http://schemas.openxmlformats.org/wordprocessingml/2006/main" w:id="16" w:name="_Hlk23253914"/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полностью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частичный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односторонний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уведомление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информационном бюллетене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быть опубликованным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день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Покупатель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отправляют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электронный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 почту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</w:t>
      </w:r>
      <w:bookmarkEnd xmlns:w="http://schemas.openxmlformats.org/wordprocessingml/2006/main" w:id="16"/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</w:t>
      </w:r>
    </w:p>
    <w:p w14:paraId="5956D8DF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8.12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возник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переговоров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через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рука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 приносить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споры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решается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судебный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чтобы.</w:t>
      </w:r>
    </w:p>
    <w:p w14:paraId="73CABB0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составил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____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страницы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запечатано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два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из примера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который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иметь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равный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юридический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мощность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в сторону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 одному каждый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например.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Приложения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N 1, N 2, N 3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N 3.1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договора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рассматриваются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.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неотделимый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часть.</w:t>
      </w:r>
    </w:p>
    <w:p w14:paraId="4376CBF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8.14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Соглашения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подключен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отношений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применяется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Армении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Республика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право.</w:t>
      </w:r>
    </w:p>
    <w:p w14:paraId="3F7BD8D0" w14:textId="77777777" w:rsidR="00532D6C" w:rsidRPr="00E84C88" w:rsidRDefault="00532D6C" w:rsidP="00532D6C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w:rsidRPr="00E84C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</w:p>
    <w:p w14:paraId="0D3976B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9.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адреса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банковское дело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действительные условия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sz w:val="20"/>
          <w:szCs w:val="24"/>
          <w:lang w:val="hy-AM"/>
        </w:rPr>
        <w:t xml:space="preserve">подписи</w:t>
      </w:r>
    </w:p>
    <w:p w14:paraId="708CD599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p w14:paraId="65EB3D79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CA24492" w14:textId="77777777" w:rsidR="00532D6C" w:rsidRPr="00E84C88" w:rsidRDefault="00532D6C" w:rsidP="00532D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69B8F2C7" w14:textId="77777777" w:rsidTr="00532D6C">
        <w:tc>
          <w:tcPr>
            <w:tcW w:w="4536" w:type="dxa"/>
          </w:tcPr>
          <w:p w14:paraId="482D40F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 xml:space="preserve">ПОКУПАТЕЛЬ:</w:t>
            </w:r>
          </w:p>
          <w:p w14:paraId="0B216EB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u w:val="single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u w:val="single"/>
                <w:lang w:val="en-US"/>
              </w:rPr>
              <w:t xml:space="preserve"> </w:t>
            </w:r>
          </w:p>
          <w:p w14:paraId="1CA0298F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476721B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-------------------------------------</w:t>
            </w:r>
          </w:p>
          <w:p w14:paraId="5A84A63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14:paraId="2DE8A1A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Т:</w:t>
            </w:r>
          </w:p>
        </w:tc>
        <w:tc>
          <w:tcPr>
            <w:tcW w:w="760" w:type="dxa"/>
          </w:tcPr>
          <w:p w14:paraId="508E8D8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4343" w:type="dxa"/>
          </w:tcPr>
          <w:p w14:paraId="07D8A30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hy-AM"/>
              </w:rPr>
              <w:t xml:space="preserve">ПРОДАВЕЦ</w:t>
            </w:r>
          </w:p>
          <w:p w14:paraId="1CF215D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0E3D71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6629375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-------------------------------------</w:t>
            </w:r>
          </w:p>
          <w:p w14:paraId="563D856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14:paraId="1132ECF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hy-AM"/>
              </w:rPr>
              <w:t xml:space="preserve">Т:</w:t>
            </w:r>
          </w:p>
        </w:tc>
      </w:tr>
    </w:tbl>
    <w:p w14:paraId="7746A79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C9829E3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 необходимости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контракте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быть включенным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законодательству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непротиворечивый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положения.</w:t>
      </w:r>
    </w:p>
    <w:p w14:paraId="248BE82C" w14:textId="77777777" w:rsidR="00532D6C" w:rsidRPr="00E84C88" w:rsidRDefault="00532D6C" w:rsidP="00532D6C">
      <w:pPr>
        <w:tabs>
          <w:tab w:val="left" w:pos="1276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</w:p>
    <w:p w14:paraId="2656997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349DD3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3B789C7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532D5D20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E5A798F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  <w:sectPr w:rsidR="00532D6C" w:rsidRPr="00E84C88" w:rsidSect="00532D6C">
          <w:pgSz w:w="11906" w:h="16838" w:code="9"/>
          <w:pgMar w:top="426" w:right="662" w:bottom="426" w:left="1138" w:header="562" w:footer="562" w:gutter="0"/>
          <w:cols w:space="720"/>
        </w:sectPr>
      </w:pPr>
    </w:p>
    <w:p w14:paraId="3FF609C3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№ 1</w:t>
      </w:r>
    </w:p>
    <w:p w14:paraId="5CE15B20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лет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4C71B9EF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контракта</w:t>
      </w:r>
    </w:p>
    <w:p w14:paraId="41F6E176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37344B54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6C3A98B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ТЕХНИЧЕСКИЙ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ХАРАКТЕРИСТИКИ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ПОКУПКА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РАСПИСАНИЕ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*</w:t>
      </w:r>
    </w:p>
    <w:p w14:paraId="1F01EECA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АМД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134"/>
        <w:gridCol w:w="1134"/>
        <w:gridCol w:w="1560"/>
        <w:gridCol w:w="3240"/>
        <w:gridCol w:w="966"/>
        <w:gridCol w:w="924"/>
        <w:gridCol w:w="1127"/>
        <w:gridCol w:w="1127"/>
        <w:gridCol w:w="1262"/>
        <w:gridCol w:w="792"/>
        <w:gridCol w:w="1293"/>
      </w:tblGrid>
      <w:tr w:rsidR="00532D6C" w:rsidRPr="00E84C88" w14:paraId="344C2325" w14:textId="77777777" w:rsidTr="00532D6C">
        <w:tc>
          <w:tcPr>
            <w:tcW w:w="15423" w:type="dxa"/>
            <w:gridSpan w:val="12"/>
          </w:tcPr>
          <w:p w14:paraId="28327F5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Продукт:</w:t>
            </w:r>
          </w:p>
        </w:tc>
      </w:tr>
      <w:tr w:rsidR="00532D6C" w:rsidRPr="00E84C88" w14:paraId="494E6049" w14:textId="77777777" w:rsidTr="00532D6C">
        <w:trPr>
          <w:trHeight w:val="219"/>
        </w:trPr>
        <w:tc>
          <w:tcPr>
            <w:tcW w:w="864" w:type="dxa"/>
            <w:vMerge w:val="restart"/>
            <w:vAlign w:val="center"/>
          </w:tcPr>
          <w:p w14:paraId="67ED038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по приглашению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доза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число</w:t>
            </w:r>
          </w:p>
        </w:tc>
        <w:tc>
          <w:tcPr>
            <w:tcW w:w="1134" w:type="dxa"/>
            <w:vMerge w:val="restart"/>
            <w:vAlign w:val="center"/>
          </w:tcPr>
          <w:p w14:paraId="0AAE328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шопинг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с планом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через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код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: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согласно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ГМА: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классификация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(CPV)</w:t>
            </w:r>
          </w:p>
        </w:tc>
        <w:tc>
          <w:tcPr>
            <w:tcW w:w="1134" w:type="dxa"/>
            <w:vMerge w:val="restart"/>
            <w:vAlign w:val="center"/>
          </w:tcPr>
          <w:p w14:paraId="57D4697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имя: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14:paraId="0ADFA61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товар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знак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штамп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и: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производителя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имя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**</w:t>
            </w:r>
          </w:p>
        </w:tc>
        <w:tc>
          <w:tcPr>
            <w:tcW w:w="3240" w:type="dxa"/>
            <w:vMerge w:val="restart"/>
            <w:vAlign w:val="center"/>
          </w:tcPr>
          <w:p w14:paraId="40F3BDB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технический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характеристика</w:t>
            </w:r>
          </w:p>
        </w:tc>
        <w:tc>
          <w:tcPr>
            <w:tcW w:w="966" w:type="dxa"/>
            <w:vMerge w:val="restart"/>
            <w:vAlign w:val="center"/>
          </w:tcPr>
          <w:p w14:paraId="61C1C48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измерение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единица</w:t>
            </w:r>
          </w:p>
        </w:tc>
        <w:tc>
          <w:tcPr>
            <w:tcW w:w="924" w:type="dxa"/>
            <w:vMerge w:val="restart"/>
            <w:vAlign w:val="center"/>
          </w:tcPr>
          <w:p w14:paraId="619D984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единица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цена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РА: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АМД</w:t>
            </w:r>
          </w:p>
        </w:tc>
        <w:tc>
          <w:tcPr>
            <w:tcW w:w="1127" w:type="dxa"/>
            <w:vMerge w:val="restart"/>
            <w:vAlign w:val="center"/>
          </w:tcPr>
          <w:p w14:paraId="75E8CEA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цена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РА: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АМД</w:t>
            </w:r>
          </w:p>
        </w:tc>
        <w:tc>
          <w:tcPr>
            <w:tcW w:w="1127" w:type="dxa"/>
            <w:vMerge w:val="restart"/>
            <w:vAlign w:val="center"/>
          </w:tcPr>
          <w:p w14:paraId="7F4E146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общий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количество</w:t>
            </w:r>
          </w:p>
        </w:tc>
        <w:tc>
          <w:tcPr>
            <w:tcW w:w="3347" w:type="dxa"/>
            <w:gridSpan w:val="3"/>
            <w:vAlign w:val="center"/>
          </w:tcPr>
          <w:p w14:paraId="71724F0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предложения</w:t>
            </w:r>
          </w:p>
        </w:tc>
      </w:tr>
      <w:tr w:rsidR="00532D6C" w:rsidRPr="00E84C88" w14:paraId="33B094FB" w14:textId="77777777" w:rsidTr="00532D6C">
        <w:trPr>
          <w:trHeight w:val="445"/>
        </w:trPr>
        <w:tc>
          <w:tcPr>
            <w:tcW w:w="864" w:type="dxa"/>
            <w:vMerge/>
            <w:vAlign w:val="center"/>
          </w:tcPr>
          <w:p w14:paraId="5ED0B8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0852040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4D7079E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14:paraId="6F0136B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240" w:type="dxa"/>
            <w:vMerge/>
            <w:vAlign w:val="center"/>
          </w:tcPr>
          <w:p w14:paraId="1C9D9D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66" w:type="dxa"/>
            <w:vMerge/>
            <w:vAlign w:val="center"/>
          </w:tcPr>
          <w:p w14:paraId="65ABF01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924" w:type="dxa"/>
            <w:vMerge/>
            <w:vAlign w:val="center"/>
          </w:tcPr>
          <w:p w14:paraId="1026E91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3FC7FFE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27" w:type="dxa"/>
            <w:vMerge/>
            <w:vAlign w:val="center"/>
          </w:tcPr>
          <w:p w14:paraId="76B1FD4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262" w:type="dxa"/>
            <w:vAlign w:val="center"/>
          </w:tcPr>
          <w:p w14:paraId="254DEF3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адрес</w:t>
            </w:r>
          </w:p>
        </w:tc>
        <w:tc>
          <w:tcPr>
            <w:tcW w:w="792" w:type="dxa"/>
            <w:vAlign w:val="center"/>
          </w:tcPr>
          <w:p w14:paraId="39DE34B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при условии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количество</w:t>
            </w:r>
          </w:p>
        </w:tc>
        <w:tc>
          <w:tcPr>
            <w:tcW w:w="1293" w:type="dxa"/>
            <w:vAlign w:val="center"/>
          </w:tcPr>
          <w:p w14:paraId="1C9A463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Дата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***</w:t>
            </w:r>
          </w:p>
          <w:p w14:paraId="6584D37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532D6C" w:rsidRPr="00A406BF" w14:paraId="04B9CFEF" w14:textId="77777777" w:rsidTr="00532D6C">
        <w:trPr>
          <w:trHeight w:val="246"/>
        </w:trPr>
        <w:tc>
          <w:tcPr>
            <w:tcW w:w="864" w:type="dxa"/>
          </w:tcPr>
          <w:p w14:paraId="18502F7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 xml:space="preserve">1:</w:t>
            </w:r>
          </w:p>
        </w:tc>
        <w:tc>
          <w:tcPr>
            <w:tcW w:w="1134" w:type="dxa"/>
          </w:tcPr>
          <w:p w14:paraId="573A7AC4" w14:textId="77777777" w:rsidR="00997EE9" w:rsidRPr="00E84C88" w:rsidRDefault="00997EE9" w:rsidP="00997EE9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Calibri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Calibri"/>
              </w:rPr>
              <w:t xml:space="preserve">09134200</w:t>
            </w:r>
          </w:p>
          <w:p w14:paraId="79849F6B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FE4D37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 xml:space="preserve">Дизель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 xml:space="preserve">топливо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 xml:space="preserve">Ама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 xml:space="preserve">Рай</w:t>
            </w:r>
          </w:p>
        </w:tc>
        <w:tc>
          <w:tcPr>
            <w:tcW w:w="1560" w:type="dxa"/>
          </w:tcPr>
          <w:p w14:paraId="389259EC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</w:p>
        </w:tc>
        <w:tc>
          <w:tcPr>
            <w:tcW w:w="3240" w:type="dxa"/>
          </w:tcPr>
          <w:p w14:paraId="619081C8" w14:textId="77777777" w:rsidR="00532D6C" w:rsidRPr="00E84C88" w:rsidRDefault="00532D6C" w:rsidP="00532D6C">
            <w:pPr xmlns:w="http://schemas.openxmlformats.org/wordprocessingml/2006/main"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</w:pPr>
            <w:proofErr xmlns:w="http://schemas.openxmlformats.org/wordprocessingml/2006/main" w:type="gramStart"/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цетановое число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номер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от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51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меньше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цетановое число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индекс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от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46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меньше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плотность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при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150С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820-845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кг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м³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Полициклический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ароматный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углеводородов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массивный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часть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от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11%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еще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сера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содержание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от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10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мг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кг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подробнее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Вспышка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температура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от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55 ºC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низкоуглеродистый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остаток в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10%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осадок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от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0,3%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более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вязкость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при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40 ºC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от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2,0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до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4,5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мм²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с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размытие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температура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от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5 ºC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нет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высокий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безопасность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маркировка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упаковка: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РА: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правительства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2004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году</w:t>
            </w:r>
            <w:proofErr xmlns:w="http://schemas.openxmlformats.org/wordprocessingml/2006/main" w:type="gramEnd"/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N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1592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от 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11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ноября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по решению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Подтвержденный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внутренний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горение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моторизованный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топлива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технический</w:t>
            </w:r>
            <w:r xmlns:w="http://schemas.openxmlformats.org/wordprocessingml/2006/main" w:rsidRPr="00E84C88">
              <w:rPr>
                <w:rFonts w:ascii="GHEA Grapalat" w:eastAsia="Times LatArm" w:hAnsi="GHEA Grapalat" w:cs="Times LatArm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LatArm" w:hAnsi="Arial" w:cs="Arial"/>
                <w:sz w:val="18"/>
                <w:szCs w:val="24"/>
                <w:lang w:val="en-US"/>
              </w:rPr>
              <w:t xml:space="preserve">регламента</w:t>
            </w:r>
          </w:p>
          <w:p w14:paraId="7FCFC7B2" w14:textId="77777777" w:rsidR="00532D6C" w:rsidRPr="00E84C88" w:rsidRDefault="00532D6C" w:rsidP="00E84C88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 xml:space="preserve">Поставлять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 xml:space="preserve">реализуется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</w:t>
            </w:r>
            <w:r xmlns:w="http://schemas.openxmlformats.org/wordprocessingml/2006/main"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с купонами указанного формата </w:t>
            </w:r>
            <w:r xmlns:w="http://schemas.openxmlformats.org/wordprocessingml/2006/main" w:rsidR="00E84C88">
              <w:rPr>
                <w:rFonts w:ascii="Arial" w:eastAsia="Times New Roman" w:hAnsi="Arial" w:cs="Arial"/>
                <w:color w:val="000000"/>
                <w:sz w:val="16"/>
                <w:szCs w:val="16"/>
                <w:lang w:val="hy-AM"/>
              </w:rPr>
              <w:t xml:space="preserve">.</w:t>
            </w:r>
          </w:p>
        </w:tc>
        <w:tc>
          <w:tcPr>
            <w:tcW w:w="966" w:type="dxa"/>
            <w:vAlign w:val="center"/>
          </w:tcPr>
          <w:p w14:paraId="612CE30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 xml:space="preserve">литр</w:t>
            </w:r>
          </w:p>
        </w:tc>
        <w:tc>
          <w:tcPr>
            <w:tcW w:w="924" w:type="dxa"/>
            <w:vAlign w:val="center"/>
          </w:tcPr>
          <w:p w14:paraId="120EB55A" w14:textId="1A79EE4C" w:rsidR="00532D6C" w:rsidRPr="00D52182" w:rsidRDefault="00A1458F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490:</w:t>
            </w:r>
          </w:p>
        </w:tc>
        <w:tc>
          <w:tcPr>
            <w:tcW w:w="1127" w:type="dxa"/>
            <w:vAlign w:val="center"/>
          </w:tcPr>
          <w:p w14:paraId="594FF272" w14:textId="04403E83" w:rsidR="00532D6C" w:rsidRPr="00D52182" w:rsidRDefault="00A1458F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2450000</w:t>
            </w:r>
          </w:p>
        </w:tc>
        <w:tc>
          <w:tcPr>
            <w:tcW w:w="1127" w:type="dxa"/>
            <w:vAlign w:val="center"/>
          </w:tcPr>
          <w:p w14:paraId="6B14D475" w14:textId="77777777" w:rsidR="00532D6C" w:rsidRPr="00E84C88" w:rsidRDefault="003242D7" w:rsidP="008E294B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 </w:t>
            </w:r>
            <w:r xmlns:w="http://schemas.openxmlformats.org/wordprocessingml/2006/main"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0 </w:t>
            </w:r>
            <w:r xmlns:w="http://schemas.openxmlformats.org/wordprocessingml/2006/main"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00:</w:t>
            </w:r>
          </w:p>
        </w:tc>
        <w:tc>
          <w:tcPr>
            <w:tcW w:w="1262" w:type="dxa"/>
            <w:vAlign w:val="center"/>
          </w:tcPr>
          <w:p w14:paraId="19276C9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</w:rPr>
              <w:t xml:space="preserve">Туманян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сообщество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центральный</w:t>
            </w:r>
            <w:r xmlns:w="http://schemas.openxmlformats.org/wordprocessingml/2006/main" w:rsidRPr="00E84C8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улица</w:t>
            </w:r>
          </w:p>
        </w:tc>
        <w:tc>
          <w:tcPr>
            <w:tcW w:w="792" w:type="dxa"/>
            <w:vAlign w:val="center"/>
          </w:tcPr>
          <w:p w14:paraId="187CA50F" w14:textId="77777777" w:rsidR="00532D6C" w:rsidRPr="00E84C88" w:rsidRDefault="003242D7" w:rsidP="008E294B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5 </w:t>
            </w:r>
            <w:r xmlns:w="http://schemas.openxmlformats.org/wordprocessingml/2006/main" w:rsidR="009E077A" w:rsidRPr="00E84C88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0 </w:t>
            </w:r>
            <w:r xmlns:w="http://schemas.openxmlformats.org/wordprocessingml/2006/main" w:rsidR="007A411A" w:rsidRPr="00E84C8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00:</w:t>
            </w:r>
          </w:p>
        </w:tc>
        <w:tc>
          <w:tcPr>
            <w:tcW w:w="1293" w:type="dxa"/>
            <w:vAlign w:val="center"/>
          </w:tcPr>
          <w:p w14:paraId="00D4F4A3" w14:textId="05A35864" w:rsidR="00532D6C" w:rsidRPr="00E84C88" w:rsidRDefault="00532D6C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 xml:space="preserve">Договор: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 xml:space="preserve">запечатывать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 xml:space="preserve">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20"/>
                <w:szCs w:val="24"/>
                <w:lang w:val="hy-AM"/>
              </w:rPr>
              <w:t xml:space="preserve">до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31.12.2025</w:t>
            </w:r>
          </w:p>
        </w:tc>
      </w:tr>
    </w:tbl>
    <w:p w14:paraId="676AB89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0437BFF2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69CB67A6" w14:textId="77777777" w:rsidR="00532D6C" w:rsidRPr="00E84C88" w:rsidRDefault="00532D6C" w:rsidP="00532D6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B54491C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2B85900A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sz w:val="18"/>
          <w:szCs w:val="18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*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Продукт: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период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и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поэтапный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первом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случае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этап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предложения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период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должен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определен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не менее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календарных дней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день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которого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расчет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происходит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права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обязанности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состояние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войти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день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кроме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случай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когда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участник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соглашаться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поставлять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короткий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сроку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поставки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крайний срок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может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чем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года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25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декабря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.</w:t>
      </w:r>
    </w:p>
    <w:p w14:paraId="3DF39372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Sylfaen"/>
          <w:sz w:val="12"/>
          <w:szCs w:val="12"/>
          <w:lang w:val="pt-BR"/>
        </w:rPr>
      </w:pPr>
    </w:p>
    <w:p w14:paraId="446C3EA7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**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выбрано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 заявке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представиться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от одного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более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продюсеры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произведено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другой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товар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название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бренда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отметка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имея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товар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hy-AM"/>
        </w:rPr>
        <w:t xml:space="preserve">из них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hy-AM"/>
        </w:rPr>
        <w:t xml:space="preserve">достаточно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hy-AM"/>
        </w:rPr>
        <w:t xml:space="preserve">рейтинговые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включенным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приложении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 приглашению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участвовать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предложенный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продукта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товар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название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бренда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имя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бренд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производителя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информации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производительность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удаленный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товар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знак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бренд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производителя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имя:</w:t>
      </w:r>
      <w:r xmlns:w="http://schemas.openxmlformats.org/wordprocessingml/2006/main" w:rsidRPr="00E84C88" w:rsidDel="00EB35E7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столбец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 контракту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запланировано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Продавец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также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продукт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от производителя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последний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от представителя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гарантия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письмо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согласие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сертификат</w:t>
      </w:r>
    </w:p>
    <w:p w14:paraId="07AC5607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lang w:val="pt-BR"/>
        </w:rPr>
      </w:pPr>
    </w:p>
    <w:p w14:paraId="796CF759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***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Если: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Шоппинг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15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закона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6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часть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дальше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столбце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период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расчет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реализуется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финансовый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запланированным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между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Пломбируемый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сила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войти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 даты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</w:t>
      </w:r>
    </w:p>
    <w:p w14:paraId="645A02FF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1D7ECE30" w14:textId="77777777" w:rsidTr="00532D6C">
        <w:trPr>
          <w:jc w:val="center"/>
        </w:trPr>
        <w:tc>
          <w:tcPr>
            <w:tcW w:w="4536" w:type="dxa"/>
          </w:tcPr>
          <w:p w14:paraId="6C31DF9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 xml:space="preserve">ПОКУПАТЕЛЬ:</w:t>
            </w:r>
          </w:p>
          <w:p w14:paraId="505C178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77FF3DD4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15F3D92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-------------------------------------</w:t>
            </w:r>
          </w:p>
          <w:p w14:paraId="46DEF08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14:paraId="71BD734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Т:</w:t>
            </w:r>
          </w:p>
        </w:tc>
        <w:tc>
          <w:tcPr>
            <w:tcW w:w="760" w:type="dxa"/>
          </w:tcPr>
          <w:p w14:paraId="0BFD6D8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145E8C3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 xml:space="preserve">ПРОДАВЕЦ</w:t>
            </w:r>
          </w:p>
          <w:p w14:paraId="0A35BCC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A96D0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16B7011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-------------------------------------</w:t>
            </w:r>
          </w:p>
          <w:p w14:paraId="05B2C9A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14:paraId="36EF82E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Т:</w:t>
            </w:r>
          </w:p>
        </w:tc>
      </w:tr>
    </w:tbl>
    <w:p w14:paraId="24B8C63B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</w:rPr>
        <w:br xmlns:w="http://schemas.openxmlformats.org/wordprocessingml/2006/main" w:type="page"/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N 2</w:t>
      </w:r>
    </w:p>
    <w:p w14:paraId="5F998126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лет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1EFC8618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контракта</w:t>
      </w:r>
    </w:p>
    <w:p w14:paraId="58B100C9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19781675" w14:textId="77777777" w:rsidR="00532D6C" w:rsidRPr="00E84C88" w:rsidRDefault="00532D6C" w:rsidP="00532D6C">
      <w:pPr>
        <w:tabs>
          <w:tab w:val="left" w:pos="954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2F024E83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/>
          <w:lang w:val="en-US"/>
        </w:rPr>
        <w:softHyphen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РАСПИСАНИЕ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*</w:t>
      </w:r>
    </w:p>
    <w:p w14:paraId="068AC06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n-U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20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en-US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24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en-US"/>
        </w:rPr>
        <w:t xml:space="preserve">АМД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8"/>
        <w:gridCol w:w="2199"/>
        <w:gridCol w:w="1946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63"/>
        <w:gridCol w:w="685"/>
        <w:gridCol w:w="1592"/>
      </w:tblGrid>
      <w:tr w:rsidR="00532D6C" w:rsidRPr="00E84C88" w14:paraId="14134D10" w14:textId="77777777" w:rsidTr="00532D6C">
        <w:tc>
          <w:tcPr>
            <w:tcW w:w="15693" w:type="dxa"/>
            <w:gridSpan w:val="16"/>
          </w:tcPr>
          <w:p w14:paraId="1404B7F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Продукт:</w:t>
            </w:r>
          </w:p>
        </w:tc>
      </w:tr>
      <w:tr w:rsidR="00532D6C" w:rsidRPr="00A406BF" w14:paraId="000DF80A" w14:textId="77777777" w:rsidTr="00532D6C">
        <w:tc>
          <w:tcPr>
            <w:tcW w:w="1812" w:type="dxa"/>
            <w:vAlign w:val="center"/>
          </w:tcPr>
          <w:p w14:paraId="438024B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по приглашению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доза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число</w:t>
            </w:r>
          </w:p>
        </w:tc>
        <w:tc>
          <w:tcPr>
            <w:tcW w:w="2323" w:type="dxa"/>
            <w:vAlign w:val="center"/>
          </w:tcPr>
          <w:p w14:paraId="260D92B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шопинг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с планом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запланировано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через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код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: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согласно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ГМА: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классификация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(CPV)</w:t>
            </w:r>
          </w:p>
        </w:tc>
        <w:tc>
          <w:tcPr>
            <w:tcW w:w="2085" w:type="dxa"/>
            <w:vAlign w:val="center"/>
          </w:tcPr>
          <w:p w14:paraId="71C34C1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n-US"/>
              </w:rPr>
              <w:t xml:space="preserve">имя:</w:t>
            </w:r>
          </w:p>
        </w:tc>
        <w:tc>
          <w:tcPr>
            <w:tcW w:w="9473" w:type="dxa"/>
            <w:gridSpan w:val="13"/>
            <w:vAlign w:val="center"/>
          </w:tcPr>
          <w:p w14:paraId="6C4A78EC" w14:textId="77777777" w:rsidR="00532D6C" w:rsidRPr="00E84C88" w:rsidRDefault="00532D6C" w:rsidP="00E84C88">
            <w:pPr xmlns:w="http://schemas.openxmlformats.org/wordprocessingml/2006/main"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перед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платежи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запланировано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является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будет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реализовано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в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2024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году </w:t>
            </w:r>
            <w:r xmlns:w="http://schemas.openxmlformats.org/wordprocessingml/2006/main" w:rsidR="00E84C88">
              <w:rPr>
                <w:rFonts w:eastAsia="Times New Roman" w:cs="Times New Roman"/>
                <w:sz w:val="18"/>
                <w:szCs w:val="24"/>
                <w:lang w:val="hy-AM"/>
              </w:rPr>
              <w:t xml:space="preserve">согласно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​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месяцев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что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24"/>
                <w:lang w:val="es-ES"/>
              </w:rPr>
              <w:t xml:space="preserve">среди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  <w:t xml:space="preserve">**</w:t>
            </w:r>
          </w:p>
        </w:tc>
      </w:tr>
      <w:tr w:rsidR="00532D6C" w:rsidRPr="00E84C88" w14:paraId="491F0AFF" w14:textId="77777777" w:rsidTr="00532D6C">
        <w:trPr>
          <w:trHeight w:val="1538"/>
        </w:trPr>
        <w:tc>
          <w:tcPr>
            <w:tcW w:w="1812" w:type="dxa"/>
          </w:tcPr>
          <w:p w14:paraId="32F1465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323" w:type="dxa"/>
          </w:tcPr>
          <w:p w14:paraId="6D234B1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2085" w:type="dxa"/>
          </w:tcPr>
          <w:p w14:paraId="7E05C67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</w:p>
        </w:tc>
        <w:tc>
          <w:tcPr>
            <w:tcW w:w="470" w:type="dxa"/>
            <w:textDirection w:val="btLr"/>
            <w:vAlign w:val="center"/>
          </w:tcPr>
          <w:p w14:paraId="3E9CAEB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январь</w:t>
            </w:r>
          </w:p>
        </w:tc>
        <w:tc>
          <w:tcPr>
            <w:tcW w:w="470" w:type="dxa"/>
            <w:textDirection w:val="btLr"/>
            <w:vAlign w:val="center"/>
          </w:tcPr>
          <w:p w14:paraId="1BE734F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февраль</w:t>
            </w:r>
          </w:p>
        </w:tc>
        <w:tc>
          <w:tcPr>
            <w:tcW w:w="685" w:type="dxa"/>
            <w:textDirection w:val="btLr"/>
            <w:vAlign w:val="center"/>
          </w:tcPr>
          <w:p w14:paraId="0FE8A29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маршировать</w:t>
            </w:r>
          </w:p>
        </w:tc>
        <w:tc>
          <w:tcPr>
            <w:tcW w:w="685" w:type="dxa"/>
            <w:textDirection w:val="btLr"/>
            <w:vAlign w:val="center"/>
          </w:tcPr>
          <w:p w14:paraId="6AB1EB5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Sylfae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апрель</w:t>
            </w:r>
          </w:p>
        </w:tc>
        <w:tc>
          <w:tcPr>
            <w:tcW w:w="685" w:type="dxa"/>
            <w:textDirection w:val="btLr"/>
            <w:vAlign w:val="center"/>
          </w:tcPr>
          <w:p w14:paraId="469E782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может</w:t>
            </w:r>
          </w:p>
        </w:tc>
        <w:tc>
          <w:tcPr>
            <w:tcW w:w="685" w:type="dxa"/>
            <w:textDirection w:val="btLr"/>
            <w:vAlign w:val="center"/>
          </w:tcPr>
          <w:p w14:paraId="4874E45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июнь</w:t>
            </w:r>
          </w:p>
        </w:tc>
        <w:tc>
          <w:tcPr>
            <w:tcW w:w="685" w:type="dxa"/>
            <w:textDirection w:val="btLr"/>
            <w:vAlign w:val="center"/>
          </w:tcPr>
          <w:p w14:paraId="476975F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Июль</w:t>
            </w:r>
            <w:r xmlns:w="http://schemas.openxmlformats.org/wordprocessingml/2006/main"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33E0393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август</w:t>
            </w:r>
          </w:p>
        </w:tc>
        <w:tc>
          <w:tcPr>
            <w:tcW w:w="685" w:type="dxa"/>
            <w:textDirection w:val="btLr"/>
            <w:vAlign w:val="center"/>
          </w:tcPr>
          <w:p w14:paraId="3BFF9F5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Сентябрь</w:t>
            </w:r>
            <w:r xmlns:w="http://schemas.openxmlformats.org/wordprocessingml/2006/main" w:rsidRPr="00E84C88">
              <w:rPr>
                <w:rFonts w:ascii="GHEA Grapalat" w:eastAsia="Times New Roman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685" w:type="dxa"/>
            <w:textDirection w:val="btLr"/>
            <w:vAlign w:val="center"/>
          </w:tcPr>
          <w:p w14:paraId="5890947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Октябрь</w:t>
            </w:r>
          </w:p>
        </w:tc>
        <w:tc>
          <w:tcPr>
            <w:tcW w:w="685" w:type="dxa"/>
            <w:textDirection w:val="btLr"/>
            <w:vAlign w:val="center"/>
          </w:tcPr>
          <w:p w14:paraId="3D9C542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ноябрь</w:t>
            </w:r>
          </w:p>
        </w:tc>
        <w:tc>
          <w:tcPr>
            <w:tcW w:w="685" w:type="dxa"/>
            <w:textDirection w:val="btLr"/>
            <w:vAlign w:val="center"/>
          </w:tcPr>
          <w:p w14:paraId="315420A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left="113" w:right="-7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декабрь</w:t>
            </w:r>
          </w:p>
        </w:tc>
        <w:tc>
          <w:tcPr>
            <w:tcW w:w="1683" w:type="dxa"/>
            <w:vAlign w:val="center"/>
          </w:tcPr>
          <w:p w14:paraId="03745B2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ind w:right="-1"/>
              <w:jc w:val="center"/>
              <w:rPr>
                <w:rFonts w:ascii="GHEA Grapalat" w:eastAsia="Times New Roman" w:hAnsi="GHEA Grapalat" w:cs="Times New Roman"/>
                <w:sz w:val="18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lang w:val="pt-BR"/>
              </w:rPr>
              <w:t xml:space="preserve">Вот и все</w:t>
            </w:r>
          </w:p>
          <w:p w14:paraId="21DA273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s-ES"/>
              </w:rPr>
            </w:pPr>
          </w:p>
        </w:tc>
      </w:tr>
      <w:tr w:rsidR="00B35FE4" w:rsidRPr="00E84C88" w14:paraId="1D08A1DC" w14:textId="77777777" w:rsidTr="00FF493B">
        <w:trPr>
          <w:trHeight w:val="1538"/>
        </w:trPr>
        <w:tc>
          <w:tcPr>
            <w:tcW w:w="1812" w:type="dxa"/>
            <w:vAlign w:val="center"/>
          </w:tcPr>
          <w:p w14:paraId="46F5C44F" w14:textId="77777777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</w:pPr>
            <w:bookmarkStart xmlns:w="http://schemas.openxmlformats.org/wordprocessingml/2006/main" w:id="17" w:name="_GoBack" w:colFirst="3" w:colLast="11"/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lang w:val="es-ES"/>
              </w:rPr>
              <w:t xml:space="preserve">1:</w:t>
            </w:r>
          </w:p>
        </w:tc>
        <w:tc>
          <w:tcPr>
            <w:tcW w:w="2323" w:type="dxa"/>
            <w:vAlign w:val="center"/>
          </w:tcPr>
          <w:p w14:paraId="5D78E536" w14:textId="77777777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Calibri"/>
              </w:rPr>
              <w:t xml:space="preserve">09134200</w:t>
            </w:r>
          </w:p>
          <w:p w14:paraId="01FE32A5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vAlign w:val="center"/>
          </w:tcPr>
          <w:p w14:paraId="0FE9983F" w14:textId="77777777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 xml:space="preserve">Дизель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 xml:space="preserve">топливо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b/>
                <w:sz w:val="18"/>
                <w:szCs w:val="14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18"/>
                <w:szCs w:val="14"/>
                <w:lang w:val="hy-AM"/>
              </w:rPr>
              <w:t xml:space="preserve">Ама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sz w:val="18"/>
                <w:szCs w:val="14"/>
                <w:lang w:val="en-US"/>
              </w:rPr>
              <w:t xml:space="preserve">Рай</w:t>
            </w:r>
          </w:p>
        </w:tc>
        <w:tc>
          <w:tcPr>
            <w:tcW w:w="470" w:type="dxa"/>
            <w:vAlign w:val="center"/>
          </w:tcPr>
          <w:p w14:paraId="1CF3B338" w14:textId="1012D651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470" w:type="dxa"/>
            <w:vAlign w:val="center"/>
          </w:tcPr>
          <w:p w14:paraId="300749AD" w14:textId="541D2F73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22A2489E" w14:textId="16F7A29A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46C895E9" w14:textId="03ADCFDF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182BF48C" w14:textId="78294AE4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69515DB9" w14:textId="055AC0C3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71856B41" w14:textId="24E9A1C8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26708FC8" w14:textId="6A437706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4748A62D" w14:textId="031A4111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491BE0DE" w14:textId="175FE745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4D8E7A4A" w14:textId="2E429463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685" w:type="dxa"/>
            <w:vAlign w:val="center"/>
          </w:tcPr>
          <w:p w14:paraId="6DF65A52" w14:textId="438B74BB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  <w:r xmlns:w="http://schemas.openxmlformats.org/wordprocessingml/2006/main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  <w:tc>
          <w:tcPr>
            <w:tcW w:w="1683" w:type="dxa"/>
          </w:tcPr>
          <w:p w14:paraId="1EF3FC25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11CD0C4" w14:textId="77777777" w:rsidR="00B35FE4" w:rsidRPr="00E84C88" w:rsidRDefault="00B35FE4" w:rsidP="00B35F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</w:pPr>
          </w:p>
          <w:p w14:paraId="1981A0F5" w14:textId="77777777" w:rsidR="00B35FE4" w:rsidRPr="00E84C88" w:rsidRDefault="00B35FE4" w:rsidP="00B35FE4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pt-BR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0"/>
                <w:szCs w:val="24"/>
                <w:lang w:val="pt-BR"/>
              </w:rPr>
              <w:t xml:space="preserve">100%</w:t>
            </w:r>
          </w:p>
        </w:tc>
      </w:tr>
      <w:bookmarkEnd w:id="17"/>
    </w:tbl>
    <w:p w14:paraId="6F363A0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en-US"/>
        </w:rPr>
      </w:pPr>
    </w:p>
    <w:p w14:paraId="0E5C2457" w14:textId="77777777" w:rsidR="00532D6C" w:rsidRPr="00E84C88" w:rsidRDefault="00532D6C" w:rsidP="00532D6C">
      <w:pPr xmlns:w="http://schemas.openxmlformats.org/wordprocessingml/2006/main">
        <w:spacing w:after="0" w:line="240" w:lineRule="auto"/>
        <w:rPr>
          <w:rFonts w:ascii="GHEA Grapalat" w:eastAsia="Times New Roman" w:hAnsi="GHEA Grapalat" w:cs="Sylfaen"/>
          <w:sz w:val="18"/>
          <w:szCs w:val="18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18"/>
          <w:lang w:val="en-US"/>
        </w:rPr>
        <w:t xml:space="preserve">*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Оплата: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при условии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суммы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представлен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постепенный</w:t>
      </w:r>
      <w:r xmlns:w="http://schemas.openxmlformats.org/wordprocessingml/2006/main" w:rsidRPr="00E84C88">
        <w:rPr>
          <w:rFonts w:ascii="GHEA Grapalat" w:eastAsia="Times New Roman" w:hAnsi="GHEA Grapalat" w:cs="Times Armenian"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порядке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Если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Шоппинг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РА: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15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закона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Статья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6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часть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на основе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дальше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,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тогда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расписание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завершенным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запечатанным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финансовый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средства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быть запланированным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случай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вечеринки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между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Пломбируемый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соглашение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то же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время ,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как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этого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неотделимый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часть</w:t>
      </w:r>
    </w:p>
    <w:p w14:paraId="7FEAC756" w14:textId="77777777" w:rsidR="00532D6C" w:rsidRPr="00E84C88" w:rsidRDefault="00532D6C" w:rsidP="00532D6C">
      <w:pPr xmlns:w="http://schemas.openxmlformats.org/wordprocessingml/2006/main">
        <w:spacing w:after="0" w:line="240" w:lineRule="auto"/>
        <w:rPr>
          <w:rFonts w:ascii="GHEA Grapalat" w:eastAsia="Times New Roman" w:hAnsi="GHEA Grapalat" w:cs="Times New Roman"/>
          <w:sz w:val="18"/>
          <w:szCs w:val="18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**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приглашении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суммы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отмеченный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процентах 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контракт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при герметизации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процент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вместо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отмеченный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конкретно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денег</w:t>
      </w:r>
      <w:r xmlns:w="http://schemas.openxmlformats.org/wordprocessingml/2006/main" w:rsidRPr="00E84C88">
        <w:rPr>
          <w:rFonts w:ascii="GHEA Grapalat" w:eastAsia="Times New Roman" w:hAnsi="GHEA Grapalat" w:cs="Sylfaen"/>
          <w:sz w:val="18"/>
          <w:szCs w:val="18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18"/>
          <w:lang w:val="pt-BR"/>
        </w:rPr>
        <w:t xml:space="preserve">размер</w:t>
      </w:r>
    </w:p>
    <w:p w14:paraId="6CEE351C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p w14:paraId="09787194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32D6C" w:rsidRPr="00E84C88" w14:paraId="6819FBAB" w14:textId="77777777" w:rsidTr="00532D6C">
        <w:trPr>
          <w:jc w:val="center"/>
        </w:trPr>
        <w:tc>
          <w:tcPr>
            <w:tcW w:w="4536" w:type="dxa"/>
          </w:tcPr>
          <w:p w14:paraId="6CA9FEB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nb-NO"/>
              </w:rPr>
              <w:t xml:space="preserve">ПОКУПАТЕЛЬ:</w:t>
            </w:r>
          </w:p>
          <w:p w14:paraId="509DF5BE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14:paraId="56E961A6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253FF2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-------------------------------------</w:t>
            </w:r>
          </w:p>
          <w:p w14:paraId="7B70AA4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14:paraId="2C412C3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Т:</w:t>
            </w:r>
          </w:p>
        </w:tc>
        <w:tc>
          <w:tcPr>
            <w:tcW w:w="760" w:type="dxa"/>
          </w:tcPr>
          <w:p w14:paraId="5B4A7D0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14:paraId="53AAFB6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pt-BR"/>
              </w:rPr>
              <w:t xml:space="preserve">ПРОДАВЕЦ</w:t>
            </w:r>
          </w:p>
          <w:p w14:paraId="617AE53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2B98B6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6325253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-------------------------------------</w:t>
            </w:r>
          </w:p>
          <w:p w14:paraId="2311771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подпись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  <w:p w14:paraId="7011709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</w:rPr>
              <w:t xml:space="preserve">Т:</w:t>
            </w:r>
          </w:p>
        </w:tc>
      </w:tr>
    </w:tbl>
    <w:p w14:paraId="47D8B7A5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  <w:sectPr w:rsidR="00532D6C" w:rsidRPr="00E84C88" w:rsidSect="00532D6C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14:paraId="600A1DB1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</w:rPr>
      </w:pPr>
    </w:p>
    <w:p w14:paraId="7F21E697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</w:rPr>
      </w:pP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№ 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</w:rPr>
        <w:t xml:space="preserve">3</w:t>
      </w:r>
    </w:p>
    <w:p w14:paraId="52982025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лет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</w:p>
    <w:p w14:paraId="31161DDC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24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Times New Roman"/>
          <w:sz w:val="18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8"/>
          <w:szCs w:val="24"/>
          <w:lang w:val="hy-AM"/>
        </w:rPr>
        <w:t xml:space="preserve">контракта</w:t>
      </w:r>
    </w:p>
    <w:p w14:paraId="3884426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14:paraId="44F4868B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4"/>
        <w:gridCol w:w="5116"/>
      </w:tblGrid>
      <w:tr w:rsidR="00532D6C" w:rsidRPr="00A406BF" w14:paraId="0FCA0276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73DA5883" w14:textId="77777777" w:rsidR="00532D6C" w:rsidRPr="00E84C88" w:rsidRDefault="002C777F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xmlns:w14="http://schemas.microsoft.com/office/word/2010/wordml" xmlns:v="urn:schemas-microsoft-com:vml" xmlns:o="urn:schemas-microsoft-com:office:office">
              <w:rPr>
                <w:rFonts w:ascii="GHEA Grapalat" w:eastAsia="Times New Roman" w:hAnsi="GHEA Grapalat" w:cs="Times New Roman"/>
                <w:noProof/>
                <w:sz w:val="24"/>
                <w:szCs w:val="24"/>
                <w:lang w:eastAsia="ru-RU"/>
              </w:rPr>
              <w:pict xmlns:w="http://schemas.openxmlformats.org/wordprocessingml/2006/main" xmlns:w14="http://schemas.microsoft.com/office/word/2010/wordml" xmlns:v="urn:schemas-microsoft-com:vml" xmlns:o="urn:schemas-microsoft-com:office:office" w14:anchorId="7349D25D">
                <v:rect id="Прямоугольник 1" o:spid="_x0000_s1026" style="position:absolute;left:0;text-align:left;margin-left:189pt;margin-top:13.2pt;width:9pt;height:81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" stroked="f"/>
              </w:pict>
            </w:r>
            <w:r xmlns:w="http://schemas.openxmlformats.org/wordprocessingml/2006/main"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контракта</w:t>
            </w:r>
            <w:r xmlns:w="http://schemas.openxmlformats.org/wordprocessingml/2006/main"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xmlns:w="http://schemas.openxmlformats.org/wordprocessingml/2006/main" w:rsidR="00532D6C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сторона</w:t>
            </w:r>
            <w:r xmlns:w="http://schemas.openxmlformats.org/wordprocessingml/2006/main" w:rsidR="00532D6C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1A82878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</w:t>
            </w:r>
          </w:p>
          <w:p w14:paraId="1C95720D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</w:t>
            </w:r>
          </w:p>
          <w:p w14:paraId="2C451ED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расположение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место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</w:t>
            </w:r>
          </w:p>
          <w:p w14:paraId="72BBCCF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хх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</w:t>
            </w:r>
          </w:p>
          <w:p w14:paraId="29B3949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ххх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</w:t>
            </w:r>
          </w:p>
        </w:tc>
        <w:tc>
          <w:tcPr>
            <w:tcW w:w="0" w:type="auto"/>
            <w:vAlign w:val="center"/>
          </w:tcPr>
          <w:p w14:paraId="69587C2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Клиент:</w:t>
            </w:r>
          </w:p>
          <w:p w14:paraId="029F1A4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________________________________</w:t>
            </w:r>
          </w:p>
          <w:p w14:paraId="2CC05EF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________________________________</w:t>
            </w:r>
          </w:p>
          <w:p w14:paraId="6B086B5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расположение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место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</w:t>
            </w:r>
          </w:p>
          <w:p w14:paraId="3D0B0D9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хх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</w:t>
            </w:r>
          </w:p>
          <w:p w14:paraId="6C157F8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ххх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pt-BR"/>
              </w:rPr>
              <w:t xml:space="preserve">_________________________________________</w:t>
            </w:r>
          </w:p>
        </w:tc>
      </w:tr>
    </w:tbl>
    <w:p w14:paraId="53CD272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75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pt-BR"/>
        </w:rPr>
        <w:t xml:space="preserve">  </w:t>
      </w:r>
    </w:p>
    <w:p w14:paraId="00631B06" w14:textId="77777777" w:rsidR="00532D6C" w:rsidRPr="00E84C88" w:rsidRDefault="00532D6C" w:rsidP="00532D6C">
      <w:pPr>
        <w:spacing w:after="0" w:line="240" w:lineRule="auto"/>
        <w:ind w:firstLine="375"/>
        <w:rPr>
          <w:rFonts w:ascii="GHEA Grapalat" w:eastAsia="Times New Roman" w:hAnsi="GHEA Grapalat" w:cs="Times New Roman"/>
          <w:iCs/>
          <w:color w:val="000000"/>
          <w:sz w:val="15"/>
          <w:szCs w:val="21"/>
          <w:lang w:val="pt-BR"/>
        </w:rPr>
      </w:pPr>
    </w:p>
    <w:p w14:paraId="7510563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ПРОТОКОЛ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№:</w:t>
      </w:r>
    </w:p>
    <w:p w14:paraId="0EC8A686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ДОГОВОР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ИЛИ: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ЧТО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МИ: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ЧАСТЬ: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pt-BR"/>
        </w:rPr>
        <w:t xml:space="preserve">РЕЗУЛЬТАТЫ: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 </w:t>
      </w:r>
    </w:p>
    <w:p w14:paraId="42A90E10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iCs/>
          <w:color w:val="000000"/>
          <w:lang w:val="pt-BR"/>
        </w:rPr>
      </w:pP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ПРИЕМ </w:t>
      </w:r>
      <w:r xmlns:w="http://schemas.openxmlformats.org/wordprocessingml/2006/main" w:rsidRPr="00E84C88">
        <w:rPr>
          <w:rFonts w:ascii="GHEA Grapalat" w:eastAsia="Times New Roman" w:hAnsi="GHEA Grapalat" w:cs="Times New Roman"/>
          <w:b/>
          <w:bCs/>
          <w:iCs/>
          <w:color w:val="000000"/>
          <w:lang w:val="pt-BR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b/>
          <w:bCs/>
          <w:iCs/>
          <w:color w:val="000000"/>
          <w:lang w:val="en-US"/>
        </w:rPr>
        <w:t xml:space="preserve">ПРИЕМКА</w:t>
      </w:r>
    </w:p>
    <w:p w14:paraId="6A8D5C2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es-ES"/>
        </w:rPr>
      </w:pPr>
    </w:p>
    <w:p w14:paraId="4C15CE17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      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z w:val="20"/>
          <w:szCs w:val="20"/>
          <w:lang w:val="es-ES"/>
        </w:rPr>
        <w:t xml:space="preserve"> 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 w:eastAsia="ru-RU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AU" w:eastAsia="ru-RU"/>
        </w:rPr>
        <w:t xml:space="preserve">лет</w:t>
      </w:r>
    </w:p>
    <w:p w14:paraId="7B90147B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sz w:val="20"/>
          <w:szCs w:val="20"/>
          <w:lang w:val="es-ES"/>
        </w:rPr>
      </w:pPr>
    </w:p>
    <w:p w14:paraId="616EA180" w14:textId="77777777" w:rsidR="00532D6C" w:rsidRPr="00E84C88" w:rsidRDefault="00532D6C" w:rsidP="00532D6C">
      <w:pPr xmlns:w="http://schemas.openxmlformats.org/wordprocessingml/2006/main"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Название договора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/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далее: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Договор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/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наименование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: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__________________________________________________________________________________________________</w:t>
      </w:r>
    </w:p>
    <w:p w14:paraId="6C369E36" w14:textId="77777777" w:rsidR="00532D6C" w:rsidRPr="00E84C88" w:rsidRDefault="00532D6C" w:rsidP="00532D6C">
      <w:pPr xmlns:w="http://schemas.openxmlformats.org/wordprocessingml/2006/main"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уплотнение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дата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: ____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__________________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20</w:t>
      </w:r>
    </w:p>
    <w:p w14:paraId="06608158" w14:textId="77777777" w:rsidR="00532D6C" w:rsidRPr="00E84C88" w:rsidRDefault="00532D6C" w:rsidP="00532D6C">
      <w:pPr xmlns:w="http://schemas.openxmlformats.org/wordprocessingml/2006/main"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</w:pP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число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: __________</w:t>
      </w:r>
    </w:p>
    <w:p w14:paraId="3F4ECD08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Sylfaen"/>
          <w:iCs/>
          <w:sz w:val="24"/>
          <w:szCs w:val="24"/>
          <w:lang w:val="es-ES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Клиент: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и: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сторона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основа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принятие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производительность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            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20:00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в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вне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написано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N___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аккаунт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hy-AM"/>
        </w:rPr>
        <w:t xml:space="preserve">счет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был 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выставлен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запись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из следующего:</w:t>
      </w:r>
      <w:r xmlns:w="http://schemas.openxmlformats.org/wordprocessingml/2006/main" w:rsidRPr="00E84C88">
        <w:rPr>
          <w:rFonts w:ascii="GHEA Grapalat" w:eastAsia="Times New Roman" w:hAnsi="GHEA Grapalat" w:cs="Times New Roman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о</w:t>
      </w:r>
    </w:p>
    <w:p w14:paraId="4D1C915C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в пределах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сторона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 </w:t>
      </w:r>
      <w:r xmlns:w="http://schemas.openxmlformats.org/wordprocessingml/2006/main"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поставлять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следующее: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color w:val="000000"/>
          <w:sz w:val="21"/>
          <w:szCs w:val="21"/>
          <w:lang w:val="en-US"/>
        </w:rPr>
        <w:t xml:space="preserve">продукты:</w:t>
      </w:r>
    </w:p>
    <w:p w14:paraId="5C014E03" w14:textId="77777777" w:rsidR="00532D6C" w:rsidRPr="00E84C88" w:rsidRDefault="00532D6C" w:rsidP="00532D6C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532D6C" w:rsidRPr="00E84C88" w14:paraId="112FBED4" w14:textId="77777777" w:rsidTr="00532D6C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391AAFE4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Н: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4FDA9FC2" w14:textId="77777777" w:rsidR="00532D6C" w:rsidRPr="00E84C88" w:rsidRDefault="00532D6C" w:rsidP="00532D6C">
            <w:pPr xmlns:w="http://schemas.openxmlformats.org/wordprocessingml/2006/main"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Предоставил</w:t>
            </w:r>
            <w:r xmlns:w="http://schemas.openxmlformats.org/wordprocessingml/2006/main" w:rsidRPr="00E84C88">
              <w:rPr>
                <w:rFonts w:ascii="GHEA Grapalat" w:eastAsia="Times New Roman" w:hAnsi="GHEA Grapalat" w:cs="Courier New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товаров</w:t>
            </w:r>
          </w:p>
        </w:tc>
      </w:tr>
      <w:tr w:rsidR="00532D6C" w:rsidRPr="00A406BF" w14:paraId="6E3B2E84" w14:textId="77777777" w:rsidTr="00532D6C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6FB88D5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16129FD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имя: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38ACA2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технический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характеристика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кратко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эссе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5E7A2C3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количественный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индикатор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0FFED8A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производительность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период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3EC9572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при условии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сумма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тысяча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AMD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4D206122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Оплата: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срок сдачи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оплата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расписание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/</w:t>
            </w:r>
          </w:p>
        </w:tc>
      </w:tr>
      <w:tr w:rsidR="00532D6C" w:rsidRPr="00E84C88" w14:paraId="4F6B9AAD" w14:textId="77777777" w:rsidTr="00532D6C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745DA2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90E6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A7DAD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4442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в соответствии 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 контракту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одобренный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покупки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расписания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7014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на самом деле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9DA3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в соответствии с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 контракту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одобренный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покупки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расписания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5316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на самом деле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4B91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4EB46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72AFEDB4" w14:textId="77777777" w:rsidTr="00532D6C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6E19AEC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6A539AA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61E5A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B3BC0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3C40AD7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4B50B3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63ABC9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36C1FF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4B7F6E1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</w:tc>
      </w:tr>
      <w:tr w:rsidR="00532D6C" w:rsidRPr="00E84C88" w14:paraId="6886A433" w14:textId="77777777" w:rsidTr="00532D6C">
        <w:trPr>
          <w:jc w:val="right"/>
        </w:trPr>
        <w:tc>
          <w:tcPr>
            <w:tcW w:w="357" w:type="dxa"/>
            <w:shd w:val="clear" w:color="auto" w:fill="auto"/>
          </w:tcPr>
          <w:p w14:paraId="623F01CF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6353FF0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3E29694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14:paraId="06B7950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shd w:val="clear" w:color="auto" w:fill="auto"/>
          </w:tcPr>
          <w:p w14:paraId="4BDD825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0BDE180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24D796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shd w:val="clear" w:color="auto" w:fill="auto"/>
          </w:tcPr>
          <w:p w14:paraId="51370D41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shd w:val="clear" w:color="auto" w:fill="auto"/>
          </w:tcPr>
          <w:p w14:paraId="4804503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</w:pPr>
          </w:p>
        </w:tc>
      </w:tr>
    </w:tbl>
    <w:p w14:paraId="10561E48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GHEA Grapalat"/>
          <w:iCs/>
          <w:color w:val="000000"/>
          <w:sz w:val="21"/>
          <w:szCs w:val="21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 xml:space="preserve"> </w:t>
      </w:r>
    </w:p>
    <w:p w14:paraId="52D47D42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Courier New"/>
          <w:iCs/>
          <w:color w:val="000000"/>
          <w:sz w:val="21"/>
          <w:szCs w:val="21"/>
          <w:lang w:val="es-ES"/>
        </w:rPr>
        <w:t xml:space="preserve"> 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двусторонний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подтверждение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для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основа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составил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счет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счет-фактура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n-U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hy-AM"/>
        </w:rPr>
        <w:t xml:space="preserve">позитивный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color w:val="000000"/>
          <w:sz w:val="21"/>
          <w:szCs w:val="21"/>
          <w:lang w:val="es-ES"/>
        </w:rPr>
        <w:t xml:space="preserve">заключение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являются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протокол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составляющая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часть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и: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прикрепил</w:t>
      </w:r>
      <w:r xmlns:w="http://schemas.openxmlformats.org/wordprocessingml/2006/main" w:rsidRPr="00E84C88"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iCs/>
          <w:snapToGrid w:val="0"/>
          <w:color w:val="000000"/>
          <w:sz w:val="21"/>
          <w:szCs w:val="21"/>
          <w:lang w:val="es-ES"/>
        </w:rPr>
        <w:t xml:space="preserve">являются</w:t>
      </w:r>
    </w:p>
    <w:p w14:paraId="3CD6234B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1"/>
          <w:szCs w:val="21"/>
          <w:lang w:val="es-ES"/>
        </w:rPr>
      </w:pPr>
    </w:p>
    <w:p w14:paraId="7E14D7AC" w14:textId="77777777" w:rsidR="00532D6C" w:rsidRPr="00E84C88" w:rsidRDefault="00532D6C" w:rsidP="00532D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</w:p>
    <w:p w14:paraId="00A2E31D" w14:textId="77777777" w:rsidR="00532D6C" w:rsidRPr="00E84C88" w:rsidRDefault="00532D6C" w:rsidP="00532D6C">
      <w:pPr xmlns:w="http://schemas.openxmlformats.org/wordprocessingml/2006/main">
        <w:spacing w:after="0" w:line="240" w:lineRule="auto"/>
        <w:ind w:firstLine="375"/>
        <w:rPr>
          <w:rFonts w:ascii="GHEA Grapalat" w:eastAsia="Times New Roman" w:hAnsi="GHEA Grapalat" w:cs="Times New Roman"/>
          <w:iCs/>
          <w:snapToGrid w:val="0"/>
          <w:color w:val="000000"/>
          <w:sz w:val="2"/>
          <w:szCs w:val="21"/>
          <w:lang w:val="es-ES"/>
        </w:rPr>
      </w:pPr>
      <w:r xmlns:w="http://schemas.openxmlformats.org/wordprocessingml/2006/main" w:rsidRPr="00E84C88">
        <w:rPr>
          <w:rFonts w:ascii="GHEA Grapalat" w:eastAsia="Times New Roman" w:hAnsi="GHEA Grapalat" w:cs="Courier New"/>
          <w:iCs/>
          <w:snapToGrid w:val="0"/>
          <w:color w:val="000000"/>
          <w:sz w:val="21"/>
          <w:szCs w:val="21"/>
          <w:lang w:val="es-ES"/>
        </w:rPr>
        <w:t xml:space="preserve"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532D6C" w:rsidRPr="00E84C88" w14:paraId="78F3F72A" w14:textId="77777777" w:rsidTr="00532D6C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03EF8C4E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Продукт: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передал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7E64BB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Продукт: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принял</w:t>
            </w:r>
          </w:p>
        </w:tc>
      </w:tr>
      <w:tr w:rsidR="00532D6C" w:rsidRPr="00E84C88" w14:paraId="576FC7C9" w14:textId="77777777" w:rsidTr="00532D6C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425E09F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14:paraId="2CB1109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подпись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FD62BC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14:paraId="765935BF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подпись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 </w:t>
            </w:r>
          </w:p>
        </w:tc>
      </w:tr>
      <w:tr w:rsidR="00532D6C" w:rsidRPr="00E84C88" w14:paraId="36D4168C" w14:textId="77777777" w:rsidTr="00532D6C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76505D5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14:paraId="041974A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имя</w:t>
            </w:r>
          </w:p>
        </w:tc>
        <w:tc>
          <w:tcPr>
            <w:tcW w:w="0" w:type="auto"/>
            <w:vAlign w:val="center"/>
          </w:tcPr>
          <w:p w14:paraId="5F9BE395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  <w:t xml:space="preserve">___________________________</w:t>
            </w:r>
          </w:p>
          <w:p w14:paraId="7A76B39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iCs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sz w:val="15"/>
                <w:szCs w:val="15"/>
                <w:lang w:val="en-US"/>
              </w:rPr>
              <w:t xml:space="preserve">имя</w:t>
            </w:r>
          </w:p>
        </w:tc>
      </w:tr>
      <w:tr w:rsidR="00532D6C" w:rsidRPr="00E84C88" w14:paraId="2D5B3C04" w14:textId="77777777" w:rsidTr="00532D6C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0171D45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Т.</w:t>
            </w:r>
            <w:r xmlns:w="http://schemas.openxmlformats.org/wordprocessingml/2006/main" w:rsidRPr="00E84C88"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 xml:space="preserve"> </w:t>
            </w: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06EC2BDC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1"/>
                <w:szCs w:val="21"/>
                <w:lang w:val="en-US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Courier New"/>
                <w:iCs/>
                <w:color w:val="000000"/>
                <w:sz w:val="21"/>
                <w:szCs w:val="21"/>
                <w:lang w:val="en-US"/>
              </w:rPr>
              <w:t xml:space="preserve"> </w:t>
            </w: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iCs/>
                <w:color w:val="000000"/>
                <w:sz w:val="21"/>
                <w:szCs w:val="21"/>
                <w:lang w:val="en-US"/>
              </w:rPr>
              <w:t xml:space="preserve">                                  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К.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iCs/>
                <w:color w:val="000000"/>
                <w:sz w:val="21"/>
                <w:szCs w:val="21"/>
                <w:lang w:val="en-US"/>
              </w:rPr>
              <w:t xml:space="preserve">Т.</w:t>
            </w:r>
          </w:p>
        </w:tc>
      </w:tr>
    </w:tbl>
    <w:p w14:paraId="201A2110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2573161A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4B23B6E1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342BA640" w14:textId="77777777" w:rsidR="00532D6C" w:rsidRPr="00E84C88" w:rsidRDefault="00532D6C" w:rsidP="00532D6C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</w:p>
    <w:p w14:paraId="0995B294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en-U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lastRenderedPageBreak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Приложение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3.1</w:t>
      </w:r>
    </w:p>
    <w:p w14:paraId="4EF09CA0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лет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запечатанный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</w:p>
    <w:p w14:paraId="7FB57D30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4"/>
          <w:lang w:val="pt-BR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                    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с кодом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pt-BR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pt-BR"/>
        </w:rPr>
        <w:t xml:space="preserve">контракта</w:t>
      </w:r>
    </w:p>
    <w:p w14:paraId="70909D2F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76EB12E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</w:pPr>
    </w:p>
    <w:p w14:paraId="3341FBDE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14:paraId="0568518A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r xmlns:w="http://schemas.openxmlformats.org/wordprocessingml/2006/main" w:rsidRPr="00E84C88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АКТ </w:t>
      </w: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Н:</w:t>
      </w: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</w:t>
      </w:r>
    </w:p>
    <w:p w14:paraId="0E0CBF1A" w14:textId="77777777" w:rsidR="00532D6C" w:rsidRPr="00E84C88" w:rsidRDefault="00532D6C" w:rsidP="00532D6C">
      <w:pPr xmlns:w="http://schemas.openxmlformats.org/wordprocessingml/2006/main">
        <w:tabs>
          <w:tab w:val="left" w:pos="360"/>
          <w:tab w:val="left" w:pos="540"/>
          <w:tab w:val="left" w:pos="2250"/>
        </w:tabs>
        <w:spacing w:after="0" w:line="240" w:lineRule="auto"/>
        <w:jc w:val="center"/>
        <w:rPr>
          <w:rFonts w:ascii="GHEA Grapalat" w:eastAsia="Times New Roman" w:hAnsi="GHEA Grapalat" w:cs="Sylfaen"/>
          <w:bCs/>
          <w:sz w:val="18"/>
          <w:szCs w:val="18"/>
          <w:lang w:val="en-US"/>
        </w:rPr>
      </w:pP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контракта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Cs/>
          <w:sz w:val="18"/>
          <w:szCs w:val="18"/>
          <w:lang w:val="en-US"/>
        </w:rPr>
        <w:t xml:space="preserve">результат</w:t>
      </w: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доставить</w:t>
      </w: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Cs/>
          <w:sz w:val="18"/>
          <w:szCs w:val="18"/>
          <w:lang w:val="en-US"/>
        </w:rPr>
        <w:t xml:space="preserve">факт</w:t>
      </w: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исправить</w:t>
      </w: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bCs/>
          <w:sz w:val="18"/>
          <w:szCs w:val="18"/>
          <w:lang w:val="en-US"/>
        </w:rPr>
        <w:t xml:space="preserve">касательно</w:t>
      </w: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       </w:t>
      </w:r>
    </w:p>
    <w:p w14:paraId="1A0C031E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18"/>
          <w:szCs w:val="18"/>
          <w:lang w:val="en-U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</w:t>
      </w:r>
    </w:p>
    <w:p w14:paraId="59E051F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18"/>
          <w:lang w:val="en-US"/>
        </w:rPr>
      </w:pPr>
    </w:p>
    <w:p w14:paraId="0DB64AAE" w14:textId="77777777" w:rsidR="00532D6C" w:rsidRPr="00E84C88" w:rsidRDefault="00532D6C" w:rsidP="00532D6C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Настоящим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записано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это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 xml:space="preserve">       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(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Покупатель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)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и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</w:p>
    <w:p w14:paraId="255B9AAD" w14:textId="77777777" w:rsidR="00532D6C" w:rsidRPr="00E84C88" w:rsidRDefault="00532D6C" w:rsidP="00532D6C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ind w:left="-540" w:firstLine="180"/>
        <w:jc w:val="both"/>
        <w:rPr>
          <w:rFonts w:ascii="GHEA Grapalat" w:eastAsia="Times New Roman" w:hAnsi="GHEA Grapalat" w:cs="Sylfaen"/>
          <w:sz w:val="12"/>
          <w:szCs w:val="16"/>
          <w:lang w:val="en-US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       </w:t>
      </w:r>
      <w:r xmlns:w="http://schemas.openxmlformats.org/wordprocessingml/2006/main" w:rsidRPr="00E84C88">
        <w:rPr>
          <w:rFonts w:ascii="Arial" w:eastAsia="Times New Roman" w:hAnsi="Arial" w:cs="Arial"/>
          <w:sz w:val="12"/>
          <w:szCs w:val="16"/>
          <w:lang w:val="en-US"/>
        </w:rPr>
        <w:t xml:space="preserve">Покупатель: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2"/>
          <w:szCs w:val="16"/>
          <w:lang w:val="en-US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    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           </w:t>
      </w:r>
      <w:r xmlns:w="http://schemas.openxmlformats.org/wordprocessingml/2006/main" w:rsidRPr="00E84C88">
        <w:rPr>
          <w:rFonts w:ascii="Arial" w:eastAsia="Times New Roman" w:hAnsi="Arial" w:cs="Arial"/>
          <w:sz w:val="12"/>
          <w:szCs w:val="16"/>
          <w:lang w:val="en-US"/>
        </w:rPr>
        <w:t xml:space="preserve">Продавец: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2"/>
          <w:szCs w:val="16"/>
          <w:lang w:val="en-US"/>
        </w:rPr>
        <w:t xml:space="preserve">имя: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en-US"/>
        </w:rPr>
        <w:tab xmlns:w="http://schemas.openxmlformats.org/wordprocessingml/2006/main"/>
      </w:r>
    </w:p>
    <w:p w14:paraId="4649B1CB" w14:textId="77777777" w:rsidR="00532D6C" w:rsidRPr="00E84C88" w:rsidRDefault="00532D6C" w:rsidP="00532D6C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(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далее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: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Продавец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)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между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20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en-US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запечатанный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N: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</w:p>
    <w:p w14:paraId="14369583" w14:textId="77777777" w:rsidR="00532D6C" w:rsidRPr="00E84C88" w:rsidRDefault="00532D6C" w:rsidP="00532D6C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ind w:right="-360"/>
        <w:jc w:val="both"/>
        <w:rPr>
          <w:rFonts w:ascii="GHEA Grapalat" w:eastAsia="Times New Roman" w:hAnsi="GHEA Grapalat" w:cs="Sylfaen"/>
          <w:sz w:val="12"/>
          <w:szCs w:val="16"/>
          <w:lang w:val="hy-AM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Arial" w:eastAsia="Times New Roman" w:hAnsi="Arial" w:cs="Arial"/>
          <w:sz w:val="12"/>
          <w:szCs w:val="16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2"/>
          <w:szCs w:val="16"/>
          <w:lang w:val="hy-AM"/>
        </w:rPr>
        <w:t xml:space="preserve">уплотнение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2"/>
          <w:szCs w:val="16"/>
          <w:lang w:val="hy-AM"/>
        </w:rPr>
        <w:t xml:space="preserve">дата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     </w:t>
      </w:r>
      <w:r xmlns:w="http://schemas.openxmlformats.org/wordprocessingml/2006/main" w:rsidRPr="00E84C88">
        <w:rPr>
          <w:rFonts w:ascii="Arial" w:eastAsia="Times New Roman" w:hAnsi="Arial" w:cs="Arial"/>
          <w:sz w:val="12"/>
          <w:szCs w:val="16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12"/>
          <w:szCs w:val="16"/>
          <w:lang w:val="hy-AM"/>
        </w:rPr>
        <w:t xml:space="preserve">число</w:t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12"/>
          <w:szCs w:val="16"/>
          <w:lang w:val="hy-AM"/>
        </w:rPr>
        <w:tab xmlns:w="http://schemas.openxmlformats.org/wordprocessingml/2006/main"/>
      </w:r>
    </w:p>
    <w:p w14:paraId="0D127120" w14:textId="77777777" w:rsidR="00532D6C" w:rsidRPr="00E84C88" w:rsidRDefault="00532D6C" w:rsidP="00532D6C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контракта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в пределах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Продавцу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20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лет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u w:val="single"/>
          <w:lang w:val="hy-AM"/>
        </w:rPr>
        <w:tab xmlns:w="http://schemas.openxmlformats.org/wordprocessingml/2006/main"/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чтобы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сдача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-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приемка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цель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Покупателю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передал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ниже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указанный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hy-AM"/>
        </w:rPr>
        <w:t xml:space="preserve">продукты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hy-AM"/>
        </w:rPr>
        <w:t xml:space="preserve">.</w:t>
      </w:r>
    </w:p>
    <w:p w14:paraId="178A8463" w14:textId="77777777" w:rsidR="00532D6C" w:rsidRPr="00E84C88" w:rsidRDefault="00532D6C" w:rsidP="00532D6C">
      <w:pPr>
        <w:tabs>
          <w:tab w:val="left" w:pos="2972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hy-AM"/>
        </w:rPr>
      </w:pPr>
      <w:r w:rsidRPr="00E84C88">
        <w:rPr>
          <w:rFonts w:ascii="GHEA Grapalat" w:eastAsia="Times New Roman" w:hAnsi="GHEA Grapalat" w:cs="Sylfaen"/>
          <w:sz w:val="20"/>
          <w:szCs w:val="24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532D6C" w:rsidRPr="00E84C88" w14:paraId="461D248D" w14:textId="77777777" w:rsidTr="00532D6C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807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en-US" w:eastAsia="ru-RU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Cs/>
                <w:sz w:val="18"/>
                <w:szCs w:val="18"/>
                <w:lang w:val="en-US" w:eastAsia="ru-RU"/>
              </w:rPr>
              <w:t xml:space="preserve">Продукт:</w:t>
            </w:r>
          </w:p>
        </w:tc>
      </w:tr>
      <w:tr w:rsidR="00532D6C" w:rsidRPr="00E84C88" w14:paraId="065886F4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033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имя: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587EEA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измерение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единица</w:t>
            </w:r>
            <w:r xmlns:w="http://schemas.openxmlformats.org/wordprocessingml/2006/main" w:rsidRPr="00E84C88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9D5B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сумма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(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фактическая </w:t>
            </w:r>
            <w:r xmlns:w="http://schemas.openxmlformats.org/wordprocessingml/2006/main" w:rsidRPr="00E84C8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)</w:t>
            </w:r>
          </w:p>
        </w:tc>
      </w:tr>
      <w:tr w:rsidR="00532D6C" w:rsidRPr="00E84C88" w14:paraId="0DDB773E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FE55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52C57E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6F389B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  <w:tr w:rsidR="00532D6C" w:rsidRPr="00E84C88" w14:paraId="35B76655" w14:textId="77777777" w:rsidTr="00532D6C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2C56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3BC87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64665A" w14:textId="77777777" w:rsidR="00532D6C" w:rsidRPr="00E84C88" w:rsidRDefault="00532D6C" w:rsidP="00532D6C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</w:p>
        </w:tc>
      </w:tr>
    </w:tbl>
    <w:p w14:paraId="57DDAA56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en-US" w:eastAsia="ru-RU"/>
        </w:rPr>
      </w:pPr>
    </w:p>
    <w:p w14:paraId="6DDC8ED0" w14:textId="77777777" w:rsidR="00532D6C" w:rsidRPr="00E84C88" w:rsidRDefault="00532D6C" w:rsidP="00532D6C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4"/>
          <w:lang w:val="en-US"/>
        </w:rPr>
      </w:pP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Подарок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акт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составил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2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экземпляра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каждый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​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в сторону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предоставил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является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по одному каждый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4"/>
          <w:lang w:val="en-US"/>
        </w:rPr>
        <w:t xml:space="preserve">например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4"/>
          <w:lang w:val="en-US"/>
        </w:rPr>
        <w:t xml:space="preserve">​</w:t>
      </w:r>
    </w:p>
    <w:p w14:paraId="415FBF24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hy-AM"/>
        </w:rPr>
      </w:pPr>
    </w:p>
    <w:p w14:paraId="1134B26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2DACE998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sz w:val="14"/>
          <w:szCs w:val="14"/>
          <w:lang w:val="hy-AM"/>
        </w:rPr>
      </w:pPr>
    </w:p>
    <w:p w14:paraId="5D8A2D54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hy-AM"/>
        </w:rPr>
      </w:pPr>
    </w:p>
    <w:p w14:paraId="18F9E9CD" w14:textId="77777777" w:rsidR="00532D6C" w:rsidRPr="00E84C88" w:rsidRDefault="00532D6C" w:rsidP="00532D6C">
      <w:pPr xmlns:w="http://schemas.openxmlformats.org/wordprocessingml/2006/main"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  <w:r xmlns:w="http://schemas.openxmlformats.org/wordprocessingml/2006/main" w:rsidRPr="00E84C88">
        <w:rPr>
          <w:rFonts w:ascii="Arial" w:eastAsia="Times New Roman" w:hAnsi="Arial" w:cs="Arial"/>
          <w:lang w:val="en-US"/>
        </w:rPr>
        <w:t xml:space="preserve">СТОРОНЫ</w:t>
      </w:r>
    </w:p>
    <w:p w14:paraId="468B21BB" w14:textId="77777777" w:rsidR="00532D6C" w:rsidRPr="00E84C88" w:rsidRDefault="00532D6C" w:rsidP="00532D6C">
      <w:pPr>
        <w:spacing w:after="0" w:line="240" w:lineRule="auto"/>
        <w:jc w:val="center"/>
        <w:rPr>
          <w:rFonts w:ascii="GHEA Grapalat" w:eastAsia="Times New Roman" w:hAnsi="GHEA Grapalat" w:cs="Sylfaen"/>
          <w:lang w:val="en-US"/>
        </w:rPr>
      </w:pPr>
    </w:p>
    <w:p w14:paraId="6299EEFA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p w14:paraId="4671EA2D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532D6C" w:rsidRPr="00E84C88" w14:paraId="5E31A503" w14:textId="77777777" w:rsidTr="00532D6C">
        <w:tc>
          <w:tcPr>
            <w:tcW w:w="4785" w:type="dxa"/>
          </w:tcPr>
          <w:p w14:paraId="1B3195C5" w14:textId="77777777" w:rsidR="00532D6C" w:rsidRPr="00E84C88" w:rsidRDefault="00532D6C" w:rsidP="00532D6C">
            <w:pPr xmlns:w="http://schemas.openxmlformats.org/wordprocessingml/2006/main"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lang w:val="en-US"/>
              </w:rPr>
              <w:t xml:space="preserve">Доставленный</w:t>
            </w:r>
          </w:p>
        </w:tc>
        <w:tc>
          <w:tcPr>
            <w:tcW w:w="5223" w:type="dxa"/>
          </w:tcPr>
          <w:p w14:paraId="584B5CBD" w14:textId="77777777" w:rsidR="00532D6C" w:rsidRPr="00E84C88" w:rsidRDefault="00532D6C" w:rsidP="00532D6C">
            <w:pPr xmlns:w="http://schemas.openxmlformats.org/wordprocessingml/2006/main"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lang w:val="en-US" w:eastAsia="ru-RU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Sylfaen"/>
                <w:b/>
                <w:bCs/>
                <w:lang w:val="en-US"/>
              </w:rPr>
              <w:t xml:space="preserve">       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b/>
                <w:bCs/>
                <w:lang w:val="en-US"/>
              </w:rPr>
              <w:t xml:space="preserve">Принял</w:t>
            </w:r>
          </w:p>
        </w:tc>
      </w:tr>
    </w:tbl>
    <w:p w14:paraId="31944293" w14:textId="77777777" w:rsidR="00532D6C" w:rsidRPr="00E84C88" w:rsidRDefault="00532D6C" w:rsidP="00532D6C">
      <w:pPr xmlns:w="http://schemas.openxmlformats.org/wordprocessingml/2006/main"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                                                                                                 </w:t>
      </w:r>
      <w:proofErr xmlns:w="http://schemas.openxmlformats.org/wordprocessingml/2006/main" w:type="gramStart"/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 w:eastAsia="ru-RU"/>
        </w:rPr>
        <w:t xml:space="preserve">приложение</w:t>
      </w:r>
      <w:proofErr xmlns:w="http://schemas.openxmlformats.org/wordprocessingml/2006/main" w:type="gramEnd"/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 w:eastAsia="ru-RU"/>
        </w:rPr>
        <w:t xml:space="preserve">разработанный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 </w:t>
      </w:r>
      <w:r xmlns:w="http://schemas.openxmlformats.org/wordprocessingml/2006/main" w:rsidRPr="00E84C88">
        <w:rPr>
          <w:rFonts w:ascii="Arial" w:eastAsia="Times New Roman" w:hAnsi="Arial" w:cs="Arial"/>
          <w:sz w:val="20"/>
          <w:szCs w:val="20"/>
          <w:lang w:val="en-US" w:eastAsia="ru-RU"/>
        </w:rPr>
        <w:t xml:space="preserve">представитель </w:t>
      </w:r>
      <w:r xmlns:w="http://schemas.openxmlformats.org/wordprocessingml/2006/main" w:rsidRPr="00E84C88">
        <w:rPr>
          <w:rFonts w:ascii="GHEA Grapalat" w:eastAsia="Times New Roman" w:hAnsi="GHEA Grapalat" w:cs="Sylfaen"/>
          <w:sz w:val="20"/>
          <w:szCs w:val="20"/>
          <w:lang w:val="en-US" w:eastAsia="ru-RU"/>
        </w:rPr>
        <w:t xml:space="preserve">:</w:t>
      </w:r>
    </w:p>
    <w:p w14:paraId="1FCADD1E" w14:textId="77777777" w:rsidR="00532D6C" w:rsidRPr="00E84C88" w:rsidRDefault="00532D6C" w:rsidP="00532D6C">
      <w:pPr>
        <w:tabs>
          <w:tab w:val="left" w:pos="360"/>
          <w:tab w:val="left" w:pos="540"/>
        </w:tabs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US"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532D6C" w:rsidRPr="00E84C88" w14:paraId="194AFE11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449187F6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14:paraId="1E19CDD3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имя</w:t>
            </w:r>
          </w:p>
        </w:tc>
        <w:tc>
          <w:tcPr>
            <w:tcW w:w="0" w:type="auto"/>
            <w:vAlign w:val="center"/>
          </w:tcPr>
          <w:p w14:paraId="5EF9C8E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14:paraId="2F9C468B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фамилия </w:t>
            </w: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color w:val="000000"/>
                <w:sz w:val="15"/>
                <w:szCs w:val="15"/>
                <w:lang w:val="en-US"/>
              </w:rPr>
              <w:t xml:space="preserve">, </w:t>
            </w: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имя</w:t>
            </w:r>
          </w:p>
        </w:tc>
      </w:tr>
      <w:tr w:rsidR="00532D6C" w:rsidRPr="00E84C88" w14:paraId="36100C2F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6D019529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14:paraId="70C42E91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Подпись:</w:t>
            </w:r>
          </w:p>
        </w:tc>
        <w:tc>
          <w:tcPr>
            <w:tcW w:w="0" w:type="auto"/>
            <w:vAlign w:val="center"/>
          </w:tcPr>
          <w:p w14:paraId="313B6770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___________________________</w:t>
            </w:r>
          </w:p>
          <w:p w14:paraId="4EFC09C8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E84C88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 xml:space="preserve">подпись</w:t>
            </w:r>
          </w:p>
        </w:tc>
      </w:tr>
      <w:tr w:rsidR="00532D6C" w:rsidRPr="00E84C88" w14:paraId="56829A76" w14:textId="77777777" w:rsidTr="00532D6C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20B02857" w14:textId="77777777" w:rsidR="00532D6C" w:rsidRPr="00E84C88" w:rsidRDefault="00532D6C" w:rsidP="00532D6C">
            <w:pPr xmlns:w="http://schemas.openxmlformats.org/wordprocessingml/2006/main"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  <w:r xmlns:w="http://schemas.openxmlformats.org/wordprocessingml/2006/main" w:rsidRPr="00E84C88"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val="en-US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21084D1A" w14:textId="77777777" w:rsidR="00532D6C" w:rsidRPr="00E84C88" w:rsidRDefault="00532D6C" w:rsidP="00532D6C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6B6C8DA9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3E8382B5" w14:textId="77777777" w:rsidR="00532D6C" w:rsidRPr="00E84C88" w:rsidRDefault="00532D6C" w:rsidP="00532D6C">
      <w:pPr>
        <w:spacing w:after="0" w:line="240" w:lineRule="auto"/>
        <w:ind w:left="-142" w:firstLine="142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14:paraId="563A2C66" w14:textId="77777777" w:rsidR="00532D6C" w:rsidRPr="00E84C88" w:rsidRDefault="00532D6C" w:rsidP="00532D6C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14:paraId="10C62C4F" w14:textId="77777777" w:rsidR="00532D6C" w:rsidRPr="00E84C88" w:rsidRDefault="00532D6C" w:rsidP="00597465">
      <w:pPr>
        <w:spacing w:after="0" w:line="240" w:lineRule="auto"/>
        <w:ind w:left="-142" w:firstLine="142"/>
        <w:rPr>
          <w:rFonts w:ascii="GHEA Grapalat" w:eastAsia="Times New Roman" w:hAnsi="GHEA Grapalat" w:cs="Sylfaen"/>
          <w:b/>
          <w:sz w:val="24"/>
          <w:szCs w:val="24"/>
          <w:lang w:val="en-US"/>
        </w:rPr>
        <w:sectPr w:rsidR="00532D6C" w:rsidRPr="00E84C88" w:rsidSect="00532D6C">
          <w:footnotePr>
            <w:pos w:val="beneathText"/>
          </w:footnotePr>
          <w:pgSz w:w="11906" w:h="16838" w:code="9"/>
          <w:pgMar w:top="720" w:right="662" w:bottom="533" w:left="1138" w:header="562" w:footer="562" w:gutter="0"/>
          <w:cols w:space="720"/>
        </w:sectPr>
      </w:pPr>
    </w:p>
    <w:p w14:paraId="6748EA1A" w14:textId="77777777" w:rsidR="0022569E" w:rsidRPr="00597465" w:rsidRDefault="0022569E" w:rsidP="00597465">
      <w:pPr>
        <w:spacing w:after="0" w:line="240" w:lineRule="auto"/>
        <w:rPr>
          <w:rFonts w:ascii="GHEA Grapalat" w:hAnsi="GHEA Grapalat"/>
          <w:lang w:val="en-US"/>
        </w:rPr>
      </w:pPr>
    </w:p>
    <w:sectPr w:rsidR="0022569E" w:rsidRPr="00597465" w:rsidSect="00532D6C">
      <w:pgSz w:w="16838" w:h="11906" w:orient="landscape" w:code="9"/>
      <w:pgMar w:top="1138" w:right="720" w:bottom="662" w:left="53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AD052" w14:textId="77777777" w:rsidR="002C777F" w:rsidRDefault="002C777F" w:rsidP="00532D6C">
      <w:pPr>
        <w:spacing w:after="0" w:line="240" w:lineRule="auto"/>
      </w:pPr>
      <w:r>
        <w:separator/>
      </w:r>
    </w:p>
  </w:endnote>
  <w:endnote w:type="continuationSeparator" w:id="0">
    <w:p w14:paraId="3BEE5CB6" w14:textId="77777777" w:rsidR="002C777F" w:rsidRDefault="002C777F" w:rsidP="0053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C3E29" w14:textId="77777777" w:rsidR="002C777F" w:rsidRDefault="002C777F" w:rsidP="00532D6C">
      <w:pPr>
        <w:spacing w:after="0" w:line="240" w:lineRule="auto"/>
      </w:pPr>
      <w:r>
        <w:separator/>
      </w:r>
    </w:p>
  </w:footnote>
  <w:footnote w:type="continuationSeparator" w:id="0">
    <w:p w14:paraId="3F2B3115" w14:textId="77777777" w:rsidR="002C777F" w:rsidRDefault="002C777F" w:rsidP="00532D6C">
      <w:pPr>
        <w:spacing w:after="0" w:line="240" w:lineRule="auto"/>
      </w:pPr>
      <w:r>
        <w:continuationSeparator/>
      </w:r>
    </w:p>
  </w:footnote>
  <w:footnote w:id="1">
    <w:p w14:paraId="169388FD" w14:textId="77777777" w:rsidR="00C93928" w:rsidRPr="006265F4" w:rsidRDefault="00C93928" w:rsidP="00532D6C">
      <w:pPr xmlns:w="http://schemas.openxmlformats.org/wordprocessingml/2006/main">
        <w:pStyle w:val="af2"/>
        <w:jc w:val="both"/>
        <w:rPr>
          <w:lang w:val="en-US"/>
        </w:rPr>
      </w:pPr>
      <w:r xmlns:w="http://schemas.openxmlformats.org/wordprocessingml/2006/main">
        <w:rPr>
          <w:rFonts w:ascii="GHEA Grapalat" w:hAnsi="GHEA Grapalat"/>
          <w:i/>
          <w:sz w:val="16"/>
          <w:szCs w:val="16"/>
          <w:vertAlign w:val="superscript"/>
          <w:lang w:val="af-ZA" w:eastAsia="en-US"/>
        </w:rPr>
        <w:t xml:space="preserve">7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 w:eastAsia="en-US"/>
        </w:rPr>
        <w:t xml:space="preserve">Если настоящим приглашением не предусмотрено представление сведений о товарном знаке, фирменном наименовании, марке и наименовании производителя предлагаемой участником продукции, то подпункт «а также товарный знак, фирменное наименование, марка и наименование» производителя предлагаемого товара» удаляется </w:t>
      </w:r>
      <w:r xmlns:w="http://schemas.openxmlformats.org/wordprocessingml/2006/main">
        <w:rPr>
          <w:rFonts w:ascii="GHEA Grapalat" w:hAnsi="GHEA Grapalat"/>
          <w:i/>
          <w:sz w:val="16"/>
          <w:szCs w:val="16"/>
          <w:lang w:val="hy-AM" w:eastAsia="en-US"/>
        </w:rPr>
        <w:t xml:space="preserve">.</w:t>
      </w:r>
      <w:r xmlns:w="http://schemas.openxmlformats.org/wordprocessingml/2006/main" w:rsidRPr="00C01EE8">
        <w:rPr>
          <w:rFonts w:ascii="GHEA Grapalat" w:hAnsi="GHEA Grapalat" w:cs="Sylfaen"/>
          <w:lang w:val="hy-AM"/>
        </w:rPr>
        <w:t xml:space="preserve"> </w:t>
      </w: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af-ZA" w:eastAsia="en-US"/>
        </w:rPr>
        <w:t xml:space="preserve">При этом участник может представить продукцию, выпускаемую более чем одним производителем, а также продукцию с разными товарными знаками, торговыми марками и брендами.</w:t>
      </w:r>
    </w:p>
  </w:footnote>
  <w:footnote w:id="2">
    <w:p w14:paraId="34FB2216" w14:textId="77777777" w:rsidR="00C93928" w:rsidRPr="00D60ADB" w:rsidRDefault="00C93928" w:rsidP="00532D6C">
      <w:pPr xmlns:w="http://schemas.openxmlformats.org/wordprocessingml/2006/main">
        <w:pStyle w:val="af2"/>
        <w:rPr>
          <w:lang w:val="en-US"/>
        </w:rPr>
      </w:pPr>
      <w:r xmlns:w="http://schemas.openxmlformats.org/wordprocessingml/2006/main" w:rsidRPr="006265F4">
        <w:rPr>
          <w:rStyle w:val="af6"/>
          <w:color w:val="FFFFFF"/>
        </w:rPr>
        <w:footnoteRef xmlns:w="http://schemas.openxmlformats.org/wordprocessingml/2006/main"/>
      </w:r>
      <w:r xmlns:w="http://schemas.openxmlformats.org/wordprocessingml/2006/main" w:rsidRPr="00D60ADB">
        <w:rPr>
          <w:lang w:val="en-US"/>
        </w:rPr>
        <w:t xml:space="preserve"> </w:t>
      </w:r>
      <w:r xmlns:w="http://schemas.openxmlformats.org/wordprocessingml/2006/main">
        <w:rPr>
          <w:vertAlign w:val="superscript"/>
          <w:lang w:val="en-US"/>
        </w:rPr>
        <w:t xml:space="preserve">10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Определенных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работодателя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​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​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к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:</w:t>
      </w:r>
    </w:p>
  </w:footnote>
  <w:footnote w:id="3">
    <w:p w14:paraId="21577579" w14:textId="77777777" w:rsidR="00C93928" w:rsidRPr="006265F4" w:rsidRDefault="00C93928" w:rsidP="00532D6C">
      <w:pPr xmlns:w="http://schemas.openxmlformats.org/wordprocessingml/2006/main">
        <w:pStyle w:val="af2"/>
        <w:rPr>
          <w:rFonts w:ascii="Sylfaen" w:hAnsi="Sylfaen"/>
          <w:lang w:val="en-US"/>
        </w:rPr>
      </w:pPr>
      <w:r xmlns:w="http://schemas.openxmlformats.org/wordprocessingml/2006/main" w:rsidRPr="006265F4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 xmlns:w="http://schemas.openxmlformats.org/wordprocessingml/2006/main"/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>
        <w:rPr>
          <w:rFonts w:ascii="GHEA Grapalat" w:hAnsi="GHEA Grapalat" w:cs="Sylfaen"/>
          <w:i/>
          <w:sz w:val="16"/>
          <w:szCs w:val="16"/>
          <w:vertAlign w:val="superscript"/>
          <w:lang w:val="en-US"/>
        </w:rPr>
        <w:t xml:space="preserve">1 1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Здесь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предложение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из приглашения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удаленный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есть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,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если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покупки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процедура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нет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быть организованным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</w:rPr>
        <w:t xml:space="preserve">порциями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en-US"/>
        </w:rPr>
        <w:t xml:space="preserve">.</w:t>
      </w:r>
    </w:p>
  </w:footnote>
  <w:footnote w:id="4">
    <w:p w14:paraId="334279F3" w14:textId="77777777" w:rsidR="00C93928" w:rsidRPr="000B7538" w:rsidRDefault="00C93928" w:rsidP="00532D6C">
      <w:pPr xmlns:w="http://schemas.openxmlformats.org/wordprocessingml/2006/main"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xmlns:w="http://schemas.openxmlformats.org/wordprocessingml/2006/main" w:rsidRPr="005A72DB">
        <w:rPr>
          <w:rStyle w:val="af6"/>
        </w:rPr>
        <w:footnoteRef xmlns:w="http://schemas.openxmlformats.org/wordprocessingml/2006/main"/>
      </w:r>
      <w:r xmlns:w="http://schemas.openxmlformats.org/wordprocessingml/2006/main" w:rsidRPr="000B7538">
        <w:rPr>
          <w:rFonts w:ascii="Calibri" w:hAnsi="Calibri"/>
          <w:vertAlign w:val="superscript"/>
          <w:lang w:val="hy-AM"/>
        </w:rPr>
        <w:t xml:space="preserve">.1:</w:t>
      </w:r>
      <w:r xmlns:w="http://schemas.openxmlformats.org/wordprocessingml/2006/main" w:rsidRPr="00D60ADB">
        <w:rPr>
          <w:lang w:val="en-US"/>
        </w:rPr>
        <w:t xml:space="preserve"> </w:t>
      </w:r>
      <w:r xmlns:w="http://schemas.openxmlformats.org/wordprocessingml/2006/main"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Если цена данной порции в заказе на поставку:</w:t>
      </w:r>
    </w:p>
    <w:p w14:paraId="184D34B3" w14:textId="77777777" w:rsidR="00C93928" w:rsidRPr="000B7538" w:rsidRDefault="00C93928" w:rsidP="00532D6C">
      <w:pPr xmlns:w="http://schemas.openxmlformats.org/wordprocessingml/2006/main"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xmlns:w="http://schemas.openxmlformats.org/wordprocessingml/2006/main"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- не превышает двадцатипятикратную базовую величину закупок, то из настоящего пункта исключаются слова "или гарантии, предоставленные банками или страховыми организациями".</w:t>
      </w:r>
    </w:p>
    <w:p w14:paraId="64EB6D33" w14:textId="77777777" w:rsidR="00C93928" w:rsidRPr="000B7538" w:rsidRDefault="00C93928" w:rsidP="00532D6C">
      <w:pPr xmlns:w="http://schemas.openxmlformats.org/wordprocessingml/2006/main">
        <w:pStyle w:val="af2"/>
        <w:rPr>
          <w:rFonts w:ascii="GHEA Grapalat" w:hAnsi="GHEA Grapalat" w:cs="Sylfaen"/>
          <w:i/>
          <w:sz w:val="16"/>
          <w:szCs w:val="16"/>
          <w:lang w:val="hy-AM"/>
        </w:rPr>
      </w:pPr>
      <w:r xmlns:w="http://schemas.openxmlformats.org/wordprocessingml/2006/main"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-- не превышает в семьдесят раз базовую величину закупки, но более двадцати пяти раз, то из данного абзаца удаляются слова &lt;&lt;ущерб (приложение 4.2) или &gt;&gt;, а число &lt;&lt;20&gt;&gt; заменяется по номеру &lt;&lt;90&gt;&gt;,</w:t>
      </w:r>
    </w:p>
    <w:p w14:paraId="36C923E1" w14:textId="77777777" w:rsidR="00C93928" w:rsidRPr="00D533CD" w:rsidRDefault="00C93928" w:rsidP="00532D6C">
      <w:pPr xmlns:w="http://schemas.openxmlformats.org/wordprocessingml/2006/main">
        <w:pStyle w:val="af2"/>
        <w:rPr>
          <w:rFonts w:ascii="Calibri" w:hAnsi="Calibri"/>
          <w:lang w:val="hy-AM"/>
        </w:rPr>
      </w:pPr>
      <w:r xmlns:w="http://schemas.openxmlformats.org/wordprocessingml/2006/main" w:rsidRPr="000B7538">
        <w:rPr>
          <w:rFonts w:ascii="GHEA Grapalat" w:hAnsi="GHEA Grapalat" w:cs="Sylfaen"/>
          <w:i/>
          <w:sz w:val="16"/>
          <w:szCs w:val="16"/>
          <w:lang w:val="hy-AM"/>
        </w:rPr>
        <w:t xml:space="preserve">- превышает в семьдесят раз базовую величину закупок, то из этого абзаца исключаются слова «ущерб (приложение 4.2)» или «&gt;», цифра «15» заменяется цифрой «30», а цифра «20» заменяется : с номером &lt;&lt;90&gt;&gt;,</w:t>
      </w:r>
    </w:p>
  </w:footnote>
  <w:footnote w:id="5">
    <w:p w14:paraId="5D724D39" w14:textId="77777777" w:rsidR="00C93928" w:rsidRPr="00D14A3F" w:rsidRDefault="00C93928" w:rsidP="00532D6C">
      <w:pPr xmlns:w="http://schemas.openxmlformats.org/wordprocessingml/2006/main">
        <w:pStyle w:val="af2"/>
        <w:rPr>
          <w:rFonts w:ascii="GHEA Grapalat" w:hAnsi="GHEA Grapalat"/>
          <w:lang w:val="hy-AM"/>
        </w:rPr>
      </w:pPr>
      <w:r xmlns:w="http://schemas.openxmlformats.org/wordprocessingml/2006/main" w:rsidRPr="00D14A3F">
        <w:rPr>
          <w:rFonts w:ascii="GHEA Grapalat" w:hAnsi="GHEA Grapalat" w:cs="Sylfaen"/>
          <w:i/>
          <w:sz w:val="16"/>
          <w:szCs w:val="16"/>
          <w:vertAlign w:val="superscript"/>
          <w:lang w:val="hy-AM"/>
        </w:rPr>
        <w:t xml:space="preserve">14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hy-AM"/>
        </w:rPr>
        <w:t xml:space="preserve">Этот пункт отредактирован согласно соответствующему клиенту.</w:t>
      </w:r>
      <w:r xmlns:w="http://schemas.openxmlformats.org/wordprocessingml/2006/main" w:rsidRPr="00D14A3F">
        <w:rPr>
          <w:rFonts w:ascii="GHEA Grapalat" w:hAnsi="GHEA Grapalat"/>
          <w:lang w:val="hy-AM"/>
        </w:rPr>
        <w:t xml:space="preserve"> </w:t>
      </w:r>
    </w:p>
  </w:footnote>
  <w:footnote w:id="6">
    <w:p w14:paraId="05095F6C" w14:textId="77777777" w:rsidR="00C93928" w:rsidRPr="006265F4" w:rsidRDefault="00C93928" w:rsidP="00532D6C">
      <w:pPr xmlns:w="http://schemas.openxmlformats.org/wordprocessingml/2006/main">
        <w:pStyle w:val="af2"/>
        <w:jc w:val="both"/>
        <w:rPr>
          <w:rFonts w:ascii="Sylfaen" w:hAnsi="Sylfaen" w:cs="Sylfaen"/>
          <w:lang w:val="af-ZA"/>
        </w:rPr>
      </w:pPr>
      <w:r xmlns:w="http://schemas.openxmlformats.org/wordprocessingml/2006/main"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15 В случае участия в порядке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совместной </w:t>
      </w:r>
      <w:r xmlns:w="http://schemas.openxmlformats.org/wordprocessingml/2006/main" w:rsidRPr="00D60ADB">
        <w:rPr>
          <w:rFonts w:ascii="GHEA Grapalat" w:hAnsi="GHEA Grapalat" w:cs="Sylfaen"/>
          <w:i/>
          <w:sz w:val="16"/>
          <w:szCs w:val="16"/>
          <w:lang w:val="hy-AM"/>
        </w:rPr>
        <w:t xml:space="preserve">деятельности (консорциума) документы, включенные в заявку и утвержденные участником, должны быть одобрены всеми членами консорциума.</w:t>
      </w:r>
    </w:p>
  </w:footnote>
  <w:footnote w:id="7">
    <w:p w14:paraId="539E724C" w14:textId="77777777" w:rsidR="00C93928" w:rsidRPr="000B7538" w:rsidRDefault="00C93928" w:rsidP="00532D6C">
      <w:pPr xmlns:w="http://schemas.openxmlformats.org/wordprocessingml/2006/main"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 w:eastAsia="ru-RU"/>
        </w:rPr>
        <w:footnoteRef xmlns:w="http://schemas.openxmlformats.org/wordprocessingml/2006/main"/>
      </w: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Если применяется правило, предусмотренное вторым предложением пункта 2.4 части 1 настоящего приглашения, то слова "обязывают в случае признания выбранным участником в порядке и сроки, указанные в приглашении, представить обеспечение квалификации» заменяются на «последнего или данной процедуры». организация, производящая продукцию, поставляемую последним, как официальный представитель, имеет </w:t>
      </w: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как минимум кредитный рейтинг, присвоенный международными авторитетными организациями (Fitch, Moody's, </w:t>
      </w:r>
      <w:hyperlink xmlns:w="http://schemas.openxmlformats.org/wordprocessingml/2006/main" xmlns:r="http://schemas.openxmlformats.org/officeDocument/2006/relationships" r:id="rId1" w:tgtFrame="_blank" w:history="1">
        <w:r xmlns:w="http://schemas.openxmlformats.org/wordprocessingml/2006/main" w:rsidRPr="000B7538">
          <w:rPr>
            <w:rFonts w:ascii="GHEA Grapalat" w:hAnsi="GHEA Grapalat"/>
            <w:i/>
            <w:sz w:val="16"/>
            <w:szCs w:val="16"/>
            <w:lang w:val="hy-AM" w:eastAsia="ru-RU"/>
          </w:rPr>
          <w:t xml:space="preserve">Standard &amp; Poor's ) на дату вскрытия предложений. </w:t>
        </w:r>
      </w:hyperlink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 w:eastAsia="ru-RU"/>
        </w:rPr>
        <w:t xml:space="preserve">В размере суверенного рейтинга, присвоенного Республике Армения.</w:t>
      </w:r>
    </w:p>
    <w:p w14:paraId="0093B311" w14:textId="77777777" w:rsidR="00C93928" w:rsidRPr="00D60ADB" w:rsidRDefault="00C93928" w:rsidP="00532D6C">
      <w:pPr xmlns:w="http://schemas.openxmlformats.org/wordprocessingml/2006/main">
        <w:pStyle w:val="af2"/>
        <w:rPr>
          <w:rFonts w:ascii="Calibri" w:hAnsi="Calibri"/>
          <w:lang w:val="hy-AM"/>
        </w:rPr>
      </w:pPr>
      <w:r xmlns:w="http://schemas.openxmlformats.org/wordprocessingml/2006/main" w:rsidRPr="000B7538">
        <w:rPr>
          <w:rFonts w:ascii="GHEA Grapalat" w:hAnsi="GHEA Grapalat"/>
          <w:i/>
          <w:sz w:val="16"/>
          <w:szCs w:val="16"/>
          <w:lang w:val="hy-AM"/>
        </w:rPr>
        <w:t xml:space="preserve">&gt;&gt; Кроме того, указывается размер рейтинга и название организации с рейтингом кредитоспособности.</w:t>
      </w:r>
    </w:p>
  </w:footnote>
  <w:footnote w:id="8">
    <w:p w14:paraId="3D494467" w14:textId="77777777" w:rsidR="00C93928" w:rsidRPr="005F1C06" w:rsidRDefault="00C93928" w:rsidP="00532D6C">
      <w:pPr xmlns:w="http://schemas.openxmlformats.org/wordprocessingml/2006/main">
        <w:pStyle w:val="af2"/>
        <w:rPr>
          <w:rFonts w:ascii="GHEA Grapalat" w:hAnsi="GHEA Grapalat"/>
          <w:i/>
          <w:lang w:val="af-ZA"/>
        </w:rPr>
      </w:pPr>
      <w:r xmlns:w="http://schemas.openxmlformats.org/wordprocessingml/2006/main" w:rsidRPr="005F1C06">
        <w:rPr>
          <w:rFonts w:ascii="GHEA Grapalat" w:hAnsi="GHEA Grapalat"/>
          <w:i/>
          <w:lang w:val="hy-AM"/>
        </w:rPr>
        <w:t xml:space="preserve">*будет завершено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является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комиссии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секретаря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по 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: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до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приглашение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в информационном бюллетене</w:t>
      </w:r>
      <w:r xmlns:w="http://schemas.openxmlformats.org/wordprocessingml/2006/main" w:rsidRPr="005F1C06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D60ADB">
        <w:rPr>
          <w:rFonts w:ascii="GHEA Grapalat" w:hAnsi="GHEA Grapalat"/>
          <w:i/>
          <w:lang w:val="hy-AM"/>
        </w:rPr>
        <w:t xml:space="preserve">издательский.</w:t>
      </w:r>
    </w:p>
    <w:p w14:paraId="3ED20A39" w14:textId="77777777" w:rsidR="00C93928" w:rsidRPr="00D60ADB" w:rsidRDefault="00C93928" w:rsidP="00532D6C">
      <w:pPr xmlns:w="http://schemas.openxmlformats.org/wordprocessingml/2006/main"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** -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участник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приложение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заявление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при заполнении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примечание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информация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содержащий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веб-сайт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ссылку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если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что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участник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«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Правового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регистрация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юридическое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ведомства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учреждения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и: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индивидуальный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предприниматели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бухгалтерский учет</w:t>
      </w:r>
      <w:r xmlns:w="http://schemas.openxmlformats.org/wordprocessingml/2006/main" w:rsidRPr="00D60ADB">
        <w:rPr>
          <w:rFonts w:ascii="Calibri" w:hAnsi="Calibri" w:cs="Calibri"/>
          <w:i/>
          <w:lang w:val="af-ZA" w:eastAsia="ru-RU"/>
        </w:rPr>
        <w:t xml:space="preserve"> 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о </w:t>
      </w:r>
      <w:r xmlns:w="http://schemas.openxmlformats.org/wordprocessingml/2006/main" w:rsidRPr="00D60ADB">
        <w:rPr>
          <w:rFonts w:ascii="GHEA Grapalat" w:hAnsi="GHEA Grapalat" w:cs="GHEA Grapalat"/>
          <w:i/>
          <w:lang w:val="af-ZA" w:eastAsia="ru-RU"/>
        </w:rPr>
        <w:t xml:space="preserve">"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закона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на основе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декларация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представить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долг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имея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юридический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человек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и: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приложение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представить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дня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по состоянию 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определенный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чтобы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нуждаться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 w:cs="GHEA Grapalat"/>
          <w:i/>
          <w:lang w:eastAsia="ru-RU"/>
        </w:rPr>
        <w:t xml:space="preserve">логически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реестра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 агентстве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зарегистрированный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был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информация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​</w:t>
      </w:r>
    </w:p>
    <w:p w14:paraId="1ADEF3BE" w14:textId="77777777" w:rsidR="00C93928" w:rsidRPr="00D60ADB" w:rsidRDefault="00C93928" w:rsidP="00532D6C">
      <w:pPr>
        <w:pStyle w:val="31"/>
        <w:spacing w:line="240" w:lineRule="auto"/>
        <w:ind w:left="142" w:firstLine="0"/>
        <w:rPr>
          <w:rFonts w:ascii="GHEA Grapalat" w:hAnsi="GHEA Grapalat"/>
          <w:i/>
          <w:lang w:val="af-ZA" w:eastAsia="ru-RU"/>
        </w:rPr>
      </w:pPr>
    </w:p>
    <w:p w14:paraId="76397AFD" w14:textId="77777777" w:rsidR="00C93928" w:rsidRPr="00D60ADB" w:rsidRDefault="00C93928" w:rsidP="00532D6C">
      <w:pPr xmlns:w="http://schemas.openxmlformats.org/wordprocessingml/2006/main">
        <w:pStyle w:val="31"/>
        <w:spacing w:line="240" w:lineRule="auto"/>
        <w:ind w:left="142" w:firstLine="218"/>
        <w:rPr>
          <w:rFonts w:ascii="GHEA Grapalat" w:hAnsi="GHEA Grapalat"/>
          <w:i/>
          <w:lang w:val="af-ZA" w:eastAsia="ru-RU"/>
        </w:rPr>
      </w:pP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-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Если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участник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«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Правового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регистрация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юридическое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ведомства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учреждения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и: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индивидуальный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предприниматели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бухгалтерский учет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по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«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закону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 основе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декларация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представить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долг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имея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человек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нет 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,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если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такой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человек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однако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приложение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представить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дня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по состоянию на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должен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не было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юридический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люди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Состояние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реестра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в агентстве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зарегистрироваться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ее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 w:eastAsia="ru-RU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eastAsia="ru-RU"/>
        </w:rPr>
        <w:t xml:space="preserve">информация</w:t>
      </w:r>
      <w:r xmlns:w="http://schemas.openxmlformats.org/wordprocessingml/2006/main">
        <w:rPr>
          <w:rFonts w:ascii="GHEA Grapalat" w:hAnsi="GHEA Grapalat"/>
          <w:i/>
          <w:lang w:val="hy-AM" w:eastAsia="ru-RU"/>
        </w:rPr>
        <w:t xml:space="preserve">​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затем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заявление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-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заявление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при заполнении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&lt;&lt;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информации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содержащий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веб-сайт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ссылка: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&gt;&gt;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слова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замена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это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&lt;&lt;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объявление: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</w:rPr>
        <w:t xml:space="preserve">в соответствии с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 </w:t>
      </w:r>
      <w:r xmlns:w="http://schemas.openxmlformats.org/wordprocessingml/2006/main" w:rsidRPr="005F1C06">
        <w:rPr>
          <w:rFonts w:ascii="GHEA Grapalat" w:hAnsi="GHEA Grapalat"/>
          <w:i/>
        </w:rPr>
        <w:t xml:space="preserve">словами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&gt;&gt; </w:t>
      </w:r>
      <w:r xmlns:w="http://schemas.openxmlformats.org/wordprocessingml/2006/main">
        <w:rPr>
          <w:rFonts w:ascii="GHEA Grapalat" w:hAnsi="GHEA Grapalat"/>
          <w:i/>
        </w:rPr>
        <w:t xml:space="preserve">приложения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1.2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,</w:t>
      </w:r>
      <w:r xmlns:w="http://schemas.openxmlformats.org/wordprocessingml/2006/main" w:rsidRPr="005F1C06">
        <w:rPr>
          <w:rFonts w:ascii="GHEA Grapalat" w:hAnsi="GHEA Grapalat"/>
          <w:i/>
        </w:rPr>
        <w:t xml:space="preserve">​</w:t>
      </w:r>
    </w:p>
    <w:p w14:paraId="16303A3E" w14:textId="77777777" w:rsidR="00C93928" w:rsidRPr="00D60ADB" w:rsidRDefault="00C93928" w:rsidP="00532D6C">
      <w:pPr>
        <w:pStyle w:val="af2"/>
        <w:jc w:val="both"/>
        <w:rPr>
          <w:rFonts w:ascii="GHEA Grapalat" w:hAnsi="GHEA Grapalat"/>
          <w:i/>
          <w:lang w:val="af-ZA"/>
        </w:rPr>
      </w:pPr>
    </w:p>
    <w:p w14:paraId="53371997" w14:textId="77777777" w:rsidR="00C93928" w:rsidRPr="00D60ADB" w:rsidRDefault="00C93928" w:rsidP="00532D6C">
      <w:pPr xmlns:w="http://schemas.openxmlformats.org/wordprocessingml/2006/main">
        <w:pStyle w:val="af2"/>
        <w:jc w:val="both"/>
        <w:rPr>
          <w:rFonts w:ascii="GHEA Grapalat" w:hAnsi="GHEA Grapalat"/>
          <w:i/>
          <w:lang w:val="af-ZA"/>
        </w:rPr>
      </w:pPr>
      <w:r xmlns:w="http://schemas.openxmlformats.org/wordprocessingml/2006/main" w:rsidRPr="00D60ADB">
        <w:rPr>
          <w:rFonts w:ascii="GHEA Grapalat" w:hAnsi="GHEA Grapalat"/>
          <w:i/>
          <w:lang w:val="af-ZA"/>
        </w:rPr>
        <w:tab xmlns:w="http://schemas.openxmlformats.org/wordprocessingml/2006/main"/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-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если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участник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индивидуальный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предприниматель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является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или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физический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человек 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тогда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настоящий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бенефициары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касательно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информация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нет</w:t>
      </w:r>
      <w:r xmlns:w="http://schemas.openxmlformats.org/wordprocessingml/2006/main" w:rsidRPr="00D60ADB">
        <w:rPr>
          <w:rFonts w:ascii="GHEA Grapalat" w:hAnsi="GHEA Grapalat"/>
          <w:i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lang w:val="en-US"/>
        </w:rPr>
        <w:t xml:space="preserve">представляет</w:t>
      </w:r>
    </w:p>
    <w:p w14:paraId="03DD911F" w14:textId="77777777" w:rsidR="00C93928" w:rsidRPr="00BF58CA" w:rsidRDefault="00C93928" w:rsidP="00532D6C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66150EE0" w14:textId="77777777" w:rsidR="00C93928" w:rsidRPr="000C2336" w:rsidDel="006C3873" w:rsidRDefault="00C93928" w:rsidP="00532D6C">
      <w:pPr>
        <w:jc w:val="both"/>
        <w:rPr>
          <w:del w:id="5" w:author="User" w:date="2019-05-26T09:52:00Z"/>
          <w:rFonts w:ascii="GHEA Grapalat" w:hAnsi="GHEA Grapalat" w:cs="Sylfaen"/>
          <w:sz w:val="20"/>
          <w:lang w:val="af-ZA"/>
        </w:rPr>
      </w:pPr>
    </w:p>
  </w:footnote>
  <w:footnote w:id="9">
    <w:p w14:paraId="50E8A58E" w14:textId="77777777" w:rsidR="00C93928" w:rsidRPr="006265F4" w:rsidRDefault="00C93928" w:rsidP="00532D6C">
      <w:pPr xmlns:w="http://schemas.openxmlformats.org/wordprocessingml/2006/main"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 xml:space="preserve">*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быть завершенным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является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комиссии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секретаря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по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: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до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приглашение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в информационном бюллетене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5F1C06">
        <w:rPr>
          <w:rFonts w:ascii="GHEA Grapalat" w:hAnsi="GHEA Grapalat"/>
          <w:i/>
          <w:sz w:val="16"/>
          <w:szCs w:val="16"/>
          <w:lang w:val="hy-AM"/>
        </w:rPr>
        <w:t xml:space="preserve">издательский.</w:t>
      </w:r>
    </w:p>
    <w:p w14:paraId="08240DEF" w14:textId="77777777" w:rsidR="00C93928" w:rsidRPr="006265F4" w:rsidRDefault="00C93928" w:rsidP="00532D6C">
      <w:pPr xmlns:w="http://schemas.openxmlformats.org/wordprocessingml/2006/main"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xmlns:w="http://schemas.openxmlformats.org/wordprocessingml/2006/main" w:rsidRPr="006265F4">
        <w:rPr>
          <w:rFonts w:ascii="GHEA Grapalat" w:hAnsi="GHEA Grapalat"/>
          <w:bCs/>
          <w:i/>
          <w:sz w:val="18"/>
          <w:szCs w:val="18"/>
          <w:lang w:val="es-ES"/>
        </w:rPr>
        <w:t xml:space="preserve">**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если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участник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добавлен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ценить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налог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плательщик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есть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тогда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данный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контракта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линия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Армении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Республика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Состояние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бюджет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быть оплаченным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добавлен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ценить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налог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количество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отмеченный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является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>
        <w:rPr>
          <w:rFonts w:ascii="GHEA Grapalat" w:hAnsi="GHEA Grapalat"/>
          <w:i/>
          <w:sz w:val="16"/>
          <w:szCs w:val="16"/>
          <w:lang w:val="hy-AM"/>
        </w:rPr>
        <w:t xml:space="preserve">4-й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16"/>
        </w:rPr>
        <w:t xml:space="preserve">в столбце.</w:t>
      </w:r>
    </w:p>
    <w:p w14:paraId="6A373907" w14:textId="77777777" w:rsidR="00C93928" w:rsidRPr="006265F4" w:rsidDel="00856FDE" w:rsidRDefault="00C93928" w:rsidP="00532D6C">
      <w:pPr>
        <w:pStyle w:val="af2"/>
        <w:rPr>
          <w:del w:id="8" w:author="User" w:date="2019-05-26T09:57:00Z"/>
          <w:i/>
          <w:lang w:val="af-ZA"/>
        </w:rPr>
      </w:pPr>
    </w:p>
  </w:footnote>
  <w:footnote w:id="10">
    <w:p w14:paraId="6393AC04" w14:textId="77777777" w:rsidR="00C93928" w:rsidRPr="006265F4" w:rsidDel="007942E8" w:rsidRDefault="00C93928" w:rsidP="00532D6C">
      <w:pPr xmlns:w="http://schemas.openxmlformats.org/wordprocessingml/2006/main">
        <w:pStyle w:val="af2"/>
        <w:rPr>
          <w:del w:id="9" w:author="User" w:date="2019-05-26T10:01:00Z"/>
          <w:rFonts w:ascii="GHEA Grapalat" w:hAnsi="GHEA Grapalat"/>
          <w:i/>
          <w:sz w:val="16"/>
          <w:szCs w:val="24"/>
          <w:lang w:val="af-ZA" w:eastAsia="en-US"/>
        </w:rPr>
      </w:pPr>
      <w:r xmlns:w="http://schemas.openxmlformats.org/wordprocessingml/2006/main" w:rsidRPr="006265F4">
        <w:rPr>
          <w:color w:val="FFFFFF"/>
          <w:vertAlign w:val="superscript"/>
          <w:lang w:val="af-ZA"/>
        </w:rPr>
        <w:t xml:space="preserve">29 </w:t>
      </w:r>
      <w:r xmlns:w="http://schemas.openxmlformats.org/wordprocessingml/2006/main" w:rsidRPr="006265F4">
        <w:rPr>
          <w:vertAlign w:val="superscript"/>
          <w:lang w:val="af-ZA"/>
        </w:rPr>
        <w:t xml:space="preserve">17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Если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аукцион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A был куплен аукционистом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B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представлен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является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без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НДС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тогда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контракт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при пломбировании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включительно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Слова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«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НДС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»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.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удаленный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являются</w:t>
      </w:r>
    </w:p>
  </w:footnote>
  <w:footnote w:id="11">
    <w:p w14:paraId="333AF390" w14:textId="77777777" w:rsidR="00C93928" w:rsidRPr="006265F4" w:rsidDel="007942E8" w:rsidRDefault="00C93928" w:rsidP="00532D6C">
      <w:pPr xmlns:w="http://schemas.openxmlformats.org/wordprocessingml/2006/main">
        <w:pStyle w:val="af2"/>
        <w:jc w:val="both"/>
        <w:rPr>
          <w:del w:id="10" w:author="User" w:date="2019-05-26T10:01:00Z"/>
          <w:lang w:val="hy-AM"/>
        </w:rPr>
      </w:pPr>
      <w:r xmlns:w="http://schemas.openxmlformats.org/wordprocessingml/2006/main" w:rsidRPr="006265F4">
        <w:rPr>
          <w:color w:val="FFFFFF"/>
          <w:vertAlign w:val="superscript"/>
          <w:lang w:val="af-ZA"/>
        </w:rPr>
        <w:t xml:space="preserve">30 </w:t>
      </w:r>
      <w:r xmlns:w="http://schemas.openxmlformats.org/wordprocessingml/2006/main" w:rsidRPr="006265F4">
        <w:rPr>
          <w:vertAlign w:val="superscript"/>
          <w:lang w:val="af-ZA"/>
        </w:rPr>
        <w:t xml:space="preserve">18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Продавец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может отказаться от предложенного аванса или его части.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Авансовый платеж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в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договоре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устанавливается в размере, согласованном между Покупателем и Продавцом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.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Если: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по контракту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нет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запланировано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авансовый платеж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распределение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тогда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настоящим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суть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удаленный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является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en-US" w:eastAsia="en-US"/>
        </w:rPr>
        <w:t xml:space="preserve">из проекта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.</w:t>
      </w:r>
    </w:p>
  </w:footnote>
  <w:footnote w:id="12">
    <w:p w14:paraId="779EBA8B" w14:textId="77777777" w:rsidR="00C93928" w:rsidRPr="006265F4" w:rsidDel="007942E8" w:rsidRDefault="00C93928" w:rsidP="00532D6C">
      <w:pPr xmlns:w="http://schemas.openxmlformats.org/wordprocessingml/2006/main">
        <w:pStyle w:val="af2"/>
        <w:rPr>
          <w:del w:id="11" w:author="User" w:date="2019-05-26T10:02:00Z"/>
          <w:lang w:val="hy-AM"/>
        </w:rPr>
      </w:pPr>
      <w:r xmlns:w="http://schemas.openxmlformats.org/wordprocessingml/2006/main" w:rsidRPr="006265F4">
        <w:rPr>
          <w:color w:val="FFFFFF"/>
          <w:vertAlign w:val="superscript"/>
          <w:lang w:val="hy-AM"/>
        </w:rPr>
        <w:t xml:space="preserve">31 </w:t>
      </w:r>
      <w:r xmlns:w="http://schemas.openxmlformats.org/wordprocessingml/2006/main" w:rsidRPr="006265F4">
        <w:rPr>
          <w:vertAlign w:val="superscript"/>
          <w:lang w:val="hy-AM"/>
        </w:rPr>
        <w:t xml:space="preserve">19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Данный пункт исключается из проекта договора, если приобретаемая продукция не является основным средством, а если приобретаемая продукция является основным средством, гарантийный срок не должен быть менее 365 календарных дней.</w:t>
      </w:r>
    </w:p>
  </w:footnote>
  <w:footnote w:id="13">
    <w:p w14:paraId="1F676188" w14:textId="77777777" w:rsidR="00C93928" w:rsidRPr="006265F4" w:rsidRDefault="00C93928" w:rsidP="00532D6C">
      <w:pPr xmlns:w="http://schemas.openxmlformats.org/wordprocessingml/2006/main"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 xmlns:w="http://schemas.openxmlformats.org/wordprocessingml/2006/main" w:rsidRPr="00AB6289">
        <w:rPr>
          <w:vertAlign w:val="superscript"/>
          <w:lang w:val="hy-AM"/>
        </w:rPr>
        <w:t xml:space="preserve">20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Если договор был заключен на основании пункта 6 статьи 15 Закона РА «О закупках», штраф рассчитывается относительно цены договора, в рамках которой обнаружено обстоятельство неисполнения или ненадлежащего исполнения договора. зафиксировано выполнение принятых обязательств.</w:t>
      </w:r>
    </w:p>
    <w:p w14:paraId="5C155BC5" w14:textId="77777777" w:rsidR="00C93928" w:rsidRPr="006265F4" w:rsidDel="007942E8" w:rsidRDefault="00C93928" w:rsidP="00532D6C">
      <w:pPr xmlns:w="http://schemas.openxmlformats.org/wordprocessingml/2006/main">
        <w:pStyle w:val="af2"/>
        <w:jc w:val="both"/>
        <w:rPr>
          <w:del w:id="12" w:author="User" w:date="2019-05-26T10:03:00Z"/>
          <w:lang w:val="hy-AM"/>
        </w:rPr>
      </w:pP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Если контракт включает более одной части, штраф рассчитывается исходя из общей цены, указанной в контракте для этой части.</w:t>
      </w:r>
    </w:p>
  </w:footnote>
  <w:footnote w:id="14">
    <w:p w14:paraId="3A6E8BB4" w14:textId="77777777" w:rsidR="00C93928" w:rsidRPr="006265F4" w:rsidDel="007942E8" w:rsidRDefault="00C93928" w:rsidP="00532D6C">
      <w:pPr xmlns:w="http://schemas.openxmlformats.org/wordprocessingml/2006/main">
        <w:pStyle w:val="af2"/>
        <w:jc w:val="both"/>
        <w:rPr>
          <w:del w:id="13" w:author="User" w:date="2019-05-26T10:04:00Z"/>
          <w:sz w:val="16"/>
          <w:szCs w:val="16"/>
          <w:lang w:val="hy-AM"/>
        </w:rPr>
      </w:pPr>
      <w:r xmlns:w="http://schemas.openxmlformats.org/wordprocessingml/2006/main" w:rsidRPr="00AB6289">
        <w:rPr>
          <w:vertAlign w:val="superscript"/>
          <w:lang w:val="hy-AM"/>
        </w:rPr>
        <w:t xml:space="preserve">21 </w:t>
      </w:r>
      <w:r xmlns:w="http://schemas.openxmlformats.org/wordprocessingml/2006/main" w:rsidRPr="006265F4">
        <w:rPr>
          <w:rFonts w:ascii="GHEA Grapalat" w:hAnsi="GHEA Grapalat" w:cs="Sylfaen"/>
          <w:i/>
          <w:sz w:val="16"/>
          <w:szCs w:val="16"/>
          <w:lang w:val="hy-AM"/>
        </w:rPr>
        <w:t xml:space="preserve">В случае закупок, не вызывающих обязательств за счет государственного бюджета, данное предложение из договора исключается.</w:t>
      </w:r>
    </w:p>
  </w:footnote>
  <w:footnote w:id="15">
    <w:p w14:paraId="3DF24AE3" w14:textId="77777777" w:rsidR="00C93928" w:rsidRPr="006265F4" w:rsidDel="002877FC" w:rsidRDefault="00C93928" w:rsidP="00532D6C">
      <w:pPr xmlns:w="http://schemas.openxmlformats.org/wordprocessingml/2006/main">
        <w:pStyle w:val="af2"/>
        <w:jc w:val="both"/>
        <w:rPr>
          <w:del w:id="14" w:author="User" w:date="2019-05-26T10:04:00Z"/>
          <w:lang w:val="hy-AM"/>
        </w:rPr>
      </w:pPr>
      <w:r xmlns:w="http://schemas.openxmlformats.org/wordprocessingml/2006/main" w:rsidRPr="00AB6289">
        <w:rPr>
          <w:vertAlign w:val="superscript"/>
          <w:lang w:val="hy-AM"/>
        </w:rPr>
        <w:t xml:space="preserve">22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Данный пункт исключается из договора, если договор не реализуется путем заключения агентского договора.</w:t>
      </w:r>
    </w:p>
  </w:footnote>
  <w:footnote w:id="16">
    <w:p w14:paraId="132FBFC8" w14:textId="77777777" w:rsidR="00C93928" w:rsidRPr="006265F4" w:rsidDel="002877FC" w:rsidRDefault="00C93928" w:rsidP="00532D6C">
      <w:pPr xmlns:w="http://schemas.openxmlformats.org/wordprocessingml/2006/main">
        <w:pStyle w:val="af2"/>
        <w:jc w:val="both"/>
        <w:rPr>
          <w:del w:id="15" w:author="User" w:date="2019-05-26T10:04:00Z"/>
          <w:lang w:val="hy-AM"/>
        </w:rPr>
      </w:pPr>
      <w:r xmlns:w="http://schemas.openxmlformats.org/wordprocessingml/2006/main" w:rsidRPr="00AB6289">
        <w:rPr>
          <w:vertAlign w:val="superscript"/>
          <w:lang w:val="hy-AM"/>
        </w:rPr>
        <w:t xml:space="preserve">23 </w:t>
      </w:r>
      <w:r xmlns:w="http://schemas.openxmlformats.org/wordprocessingml/2006/main"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Данный пункт исключается из договора, если договор не реализуется путем заключения договора о совместной деятельности (консорциума).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8F648FD"/>
    <w:multiLevelType w:val="hybridMultilevel"/>
    <w:tmpl w:val="AD96EB02"/>
    <w:lvl w:ilvl="0" w:tplc="5BFC59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A3D43D6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6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8"/>
  </w:num>
  <w:num w:numId="4">
    <w:abstractNumId w:val="14"/>
  </w:num>
  <w:num w:numId="5">
    <w:abstractNumId w:val="22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6"/>
  </w:num>
  <w:num w:numId="12">
    <w:abstractNumId w:val="27"/>
  </w:num>
  <w:num w:numId="13">
    <w:abstractNumId w:val="23"/>
  </w:num>
  <w:num w:numId="14">
    <w:abstractNumId w:val="9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8"/>
  </w:num>
  <w:num w:numId="22">
    <w:abstractNumId w:val="26"/>
  </w:num>
  <w:num w:numId="23">
    <w:abstractNumId w:val="21"/>
  </w:num>
  <w:num w:numId="24">
    <w:abstractNumId w:val="0"/>
  </w:num>
  <w:num w:numId="25">
    <w:abstractNumId w:val="11"/>
  </w:num>
  <w:num w:numId="26">
    <w:abstractNumId w:val="15"/>
  </w:num>
  <w:num w:numId="27">
    <w:abstractNumId w:val="13"/>
  </w:num>
  <w:num w:numId="28">
    <w:abstractNumId w:val="8"/>
  </w:num>
  <w:num w:numId="29">
    <w:abstractNumId w:val="10"/>
  </w:num>
  <w:num w:numId="30">
    <w:abstractNumId w:val="25"/>
  </w:num>
  <w:num w:numId="31">
    <w:abstractNumId w:val="1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3AE5"/>
    <w:rsid w:val="000B1B4B"/>
    <w:rsid w:val="000C3AE5"/>
    <w:rsid w:val="000D1235"/>
    <w:rsid w:val="000D1C67"/>
    <w:rsid w:val="000F6C4E"/>
    <w:rsid w:val="0012236B"/>
    <w:rsid w:val="00176863"/>
    <w:rsid w:val="001902F9"/>
    <w:rsid w:val="001A3021"/>
    <w:rsid w:val="001B4119"/>
    <w:rsid w:val="0022569E"/>
    <w:rsid w:val="00266F6D"/>
    <w:rsid w:val="002C777F"/>
    <w:rsid w:val="002D073B"/>
    <w:rsid w:val="0031067B"/>
    <w:rsid w:val="003242D7"/>
    <w:rsid w:val="003624DD"/>
    <w:rsid w:val="00436DC2"/>
    <w:rsid w:val="00454CDE"/>
    <w:rsid w:val="004722CA"/>
    <w:rsid w:val="004B2A92"/>
    <w:rsid w:val="004D4880"/>
    <w:rsid w:val="004E5ADA"/>
    <w:rsid w:val="00532D6C"/>
    <w:rsid w:val="00597465"/>
    <w:rsid w:val="00730AAF"/>
    <w:rsid w:val="0076273B"/>
    <w:rsid w:val="00774FCD"/>
    <w:rsid w:val="007A411A"/>
    <w:rsid w:val="007C5699"/>
    <w:rsid w:val="008C418A"/>
    <w:rsid w:val="008E294B"/>
    <w:rsid w:val="0091351D"/>
    <w:rsid w:val="009347A4"/>
    <w:rsid w:val="0093695F"/>
    <w:rsid w:val="00950D0E"/>
    <w:rsid w:val="00997EE9"/>
    <w:rsid w:val="009D22DC"/>
    <w:rsid w:val="009E077A"/>
    <w:rsid w:val="009E6693"/>
    <w:rsid w:val="00A11DFA"/>
    <w:rsid w:val="00A1458F"/>
    <w:rsid w:val="00A27E77"/>
    <w:rsid w:val="00A406BF"/>
    <w:rsid w:val="00AF5B61"/>
    <w:rsid w:val="00B35FE4"/>
    <w:rsid w:val="00B92D32"/>
    <w:rsid w:val="00C93928"/>
    <w:rsid w:val="00D41C85"/>
    <w:rsid w:val="00D52182"/>
    <w:rsid w:val="00D60ADB"/>
    <w:rsid w:val="00D87007"/>
    <w:rsid w:val="00DD30C4"/>
    <w:rsid w:val="00E123D6"/>
    <w:rsid w:val="00E82197"/>
    <w:rsid w:val="00E8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8CBBB5"/>
  <w15:docId w15:val="{EFCFE499-1D96-4256-8C0D-1041490E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58F"/>
  </w:style>
  <w:style w:type="paragraph" w:styleId="1">
    <w:name w:val="heading 1"/>
    <w:basedOn w:val="a"/>
    <w:next w:val="a"/>
    <w:link w:val="10"/>
    <w:qFormat/>
    <w:rsid w:val="00532D6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ru" w:eastAsia="ru-RU"/>
    </w:rPr>
  </w:style>
  <w:style w:type="paragraph" w:styleId="2">
    <w:name w:val="heading 2"/>
    <w:basedOn w:val="a"/>
    <w:next w:val="a"/>
    <w:link w:val="20"/>
    <w:qFormat/>
    <w:rsid w:val="00532D6C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ru" w:eastAsia="ru-RU"/>
    </w:rPr>
  </w:style>
  <w:style w:type="paragraph" w:styleId="3">
    <w:name w:val="heading 3"/>
    <w:basedOn w:val="a"/>
    <w:next w:val="a"/>
    <w:link w:val="30"/>
    <w:qFormat/>
    <w:rsid w:val="00532D6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ru"/>
    </w:rPr>
  </w:style>
  <w:style w:type="paragraph" w:styleId="4">
    <w:name w:val="heading 4"/>
    <w:basedOn w:val="a"/>
    <w:next w:val="a"/>
    <w:link w:val="40"/>
    <w:qFormat/>
    <w:rsid w:val="00532D6C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ru"/>
    </w:rPr>
  </w:style>
  <w:style w:type="paragraph" w:styleId="5">
    <w:name w:val="heading 5"/>
    <w:basedOn w:val="a"/>
    <w:next w:val="a"/>
    <w:link w:val="50"/>
    <w:qFormat/>
    <w:rsid w:val="00532D6C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ru" w:eastAsia="ru-RU"/>
    </w:rPr>
  </w:style>
  <w:style w:type="paragraph" w:styleId="6">
    <w:name w:val="heading 6"/>
    <w:basedOn w:val="a"/>
    <w:next w:val="a"/>
    <w:link w:val="60"/>
    <w:qFormat/>
    <w:rsid w:val="00532D6C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ru" w:eastAsia="ru-RU"/>
    </w:rPr>
  </w:style>
  <w:style w:type="paragraph" w:styleId="7">
    <w:name w:val="heading 7"/>
    <w:basedOn w:val="a"/>
    <w:next w:val="a"/>
    <w:link w:val="70"/>
    <w:qFormat/>
    <w:rsid w:val="00532D6C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ru" w:eastAsia="ru-RU"/>
    </w:rPr>
  </w:style>
  <w:style w:type="paragraph" w:styleId="8">
    <w:name w:val="heading 8"/>
    <w:basedOn w:val="a"/>
    <w:next w:val="a"/>
    <w:link w:val="80"/>
    <w:qFormat/>
    <w:rsid w:val="00532D6C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ru"/>
    </w:rPr>
  </w:style>
  <w:style w:type="paragraph" w:styleId="9">
    <w:name w:val="heading 9"/>
    <w:basedOn w:val="a"/>
    <w:next w:val="a"/>
    <w:link w:val="90"/>
    <w:qFormat/>
    <w:rsid w:val="00532D6C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D6C"/>
    <w:rPr>
      <w:rFonts w:ascii="Arial Armenian" w:eastAsia="Times New Roman" w:hAnsi="Arial Armenian" w:cs="Times New Roman"/>
      <w:sz w:val="28"/>
      <w:szCs w:val="20"/>
      <w:lang w:val="ru" w:eastAsia="ru-RU"/>
    </w:rPr>
  </w:style>
  <w:style w:type="character" w:customStyle="1" w:styleId="20">
    <w:name w:val="Заголовок 2 Знак"/>
    <w:basedOn w:val="a0"/>
    <w:link w:val="2"/>
    <w:rsid w:val="00532D6C"/>
    <w:rPr>
      <w:rFonts w:ascii="Arial LatArm" w:eastAsia="Times New Roman" w:hAnsi="Arial LatArm" w:cs="Times New Roman"/>
      <w:b/>
      <w:color w:val="0000FF"/>
      <w:sz w:val="20"/>
      <w:szCs w:val="20"/>
      <w:lang w:val="ru" w:eastAsia="ru-RU"/>
    </w:rPr>
  </w:style>
  <w:style w:type="character" w:customStyle="1" w:styleId="30">
    <w:name w:val="Заголовок 3 Знак"/>
    <w:basedOn w:val="a0"/>
    <w:link w:val="3"/>
    <w:rsid w:val="00532D6C"/>
    <w:rPr>
      <w:rFonts w:ascii="Arial LatArm" w:eastAsia="Times New Roman" w:hAnsi="Arial LatArm" w:cs="Times New Roman"/>
      <w:i/>
      <w:sz w:val="20"/>
      <w:szCs w:val="20"/>
      <w:lang w:val="ru"/>
    </w:rPr>
  </w:style>
  <w:style w:type="character" w:customStyle="1" w:styleId="40">
    <w:name w:val="Заголовок 4 Знак"/>
    <w:basedOn w:val="a0"/>
    <w:link w:val="4"/>
    <w:rsid w:val="00532D6C"/>
    <w:rPr>
      <w:rFonts w:ascii="Arial LatArm" w:eastAsia="Times New Roman" w:hAnsi="Arial LatArm" w:cs="Times New Roman"/>
      <w:i/>
      <w:sz w:val="18"/>
      <w:szCs w:val="20"/>
      <w:lang w:val="ru"/>
    </w:rPr>
  </w:style>
  <w:style w:type="character" w:customStyle="1" w:styleId="50">
    <w:name w:val="Заголовок 5 Знак"/>
    <w:basedOn w:val="a0"/>
    <w:link w:val="5"/>
    <w:rsid w:val="00532D6C"/>
    <w:rPr>
      <w:rFonts w:ascii="Arial LatArm" w:eastAsia="Times New Roman" w:hAnsi="Arial LatArm" w:cs="Times New Roman"/>
      <w:b/>
      <w:sz w:val="26"/>
      <w:szCs w:val="20"/>
      <w:lang w:val="ru" w:eastAsia="ru-RU"/>
    </w:rPr>
  </w:style>
  <w:style w:type="character" w:customStyle="1" w:styleId="60">
    <w:name w:val="Заголовок 6 Знак"/>
    <w:basedOn w:val="a0"/>
    <w:link w:val="6"/>
    <w:rsid w:val="00532D6C"/>
    <w:rPr>
      <w:rFonts w:ascii="Arial LatArm" w:eastAsia="Times New Roman" w:hAnsi="Arial LatArm" w:cs="Times New Roman"/>
      <w:b/>
      <w:color w:val="000000"/>
      <w:szCs w:val="20"/>
      <w:lang w:val="ru" w:eastAsia="ru-RU"/>
    </w:rPr>
  </w:style>
  <w:style w:type="character" w:customStyle="1" w:styleId="70">
    <w:name w:val="Заголовок 7 Знак"/>
    <w:basedOn w:val="a0"/>
    <w:link w:val="7"/>
    <w:rsid w:val="00532D6C"/>
    <w:rPr>
      <w:rFonts w:ascii="Times Armenian" w:eastAsia="Times New Roman" w:hAnsi="Times Armenian" w:cs="Times New Roman"/>
      <w:b/>
      <w:sz w:val="20"/>
      <w:szCs w:val="20"/>
      <w:lang w:val="ru" w:eastAsia="ru-RU"/>
    </w:rPr>
  </w:style>
  <w:style w:type="character" w:customStyle="1" w:styleId="80">
    <w:name w:val="Заголовок 8 Знак"/>
    <w:basedOn w:val="a0"/>
    <w:link w:val="8"/>
    <w:rsid w:val="00532D6C"/>
    <w:rPr>
      <w:rFonts w:ascii="Times Armenian" w:eastAsia="Times New Roman" w:hAnsi="Times Armenian" w:cs="Times New Roman"/>
      <w:i/>
      <w:sz w:val="20"/>
      <w:szCs w:val="20"/>
      <w:lang w:val="ru"/>
    </w:rPr>
  </w:style>
  <w:style w:type="character" w:customStyle="1" w:styleId="90">
    <w:name w:val="Заголовок 9 Знак"/>
    <w:basedOn w:val="a0"/>
    <w:link w:val="9"/>
    <w:rsid w:val="00532D6C"/>
    <w:rPr>
      <w:rFonts w:ascii="Times Armenian" w:eastAsia="Times New Roman" w:hAnsi="Times Armenian" w:cs="Times New Roman"/>
      <w:b/>
      <w:color w:val="000000"/>
      <w:szCs w:val="20"/>
      <w:lang w:val="ru" w:eastAsia="ru-RU"/>
    </w:rPr>
  </w:style>
  <w:style w:type="numbering" w:customStyle="1" w:styleId="11">
    <w:name w:val="Нет списка1"/>
    <w:next w:val="a2"/>
    <w:semiHidden/>
    <w:unhideWhenUsed/>
    <w:rsid w:val="00532D6C"/>
  </w:style>
  <w:style w:type="paragraph" w:styleId="a3">
    <w:name w:val="Body Text Indent"/>
    <w:aliases w:val=" Char, Char Char Char Char,Char Char Char Char"/>
    <w:basedOn w:val="a"/>
    <w:link w:val="a4"/>
    <w:rsid w:val="00532D6C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32D6C"/>
    <w:rPr>
      <w:rFonts w:ascii="Arial LatArm" w:eastAsia="Times New Roman" w:hAnsi="Arial LatArm" w:cs="Times New Roman"/>
      <w:i/>
      <w:sz w:val="20"/>
      <w:szCs w:val="20"/>
      <w:lang w:val="ru"/>
    </w:rPr>
  </w:style>
  <w:style w:type="paragraph" w:styleId="a5">
    <w:name w:val="footer"/>
    <w:basedOn w:val="a"/>
    <w:link w:val="a6"/>
    <w:rsid w:val="00532D6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a6">
    <w:name w:val="Нижний колонтитул Знак"/>
    <w:basedOn w:val="a0"/>
    <w:link w:val="a5"/>
    <w:rsid w:val="00532D6C"/>
    <w:rPr>
      <w:rFonts w:ascii="Times New Roman" w:eastAsia="Times New Roman" w:hAnsi="Times New Roman" w:cs="Times New Roman"/>
      <w:sz w:val="20"/>
      <w:szCs w:val="20"/>
      <w:lang w:val="ru"/>
    </w:rPr>
  </w:style>
  <w:style w:type="paragraph" w:styleId="31">
    <w:name w:val="Body Text Indent 3"/>
    <w:basedOn w:val="a"/>
    <w:link w:val="32"/>
    <w:rsid w:val="00532D6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32D6C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532D6C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ru"/>
    </w:rPr>
  </w:style>
  <w:style w:type="character" w:customStyle="1" w:styleId="22">
    <w:name w:val="Основной текст 2 Знак"/>
    <w:basedOn w:val="a0"/>
    <w:link w:val="21"/>
    <w:rsid w:val="00532D6C"/>
    <w:rPr>
      <w:rFonts w:ascii="Arial LatArm" w:eastAsia="Times New Roman" w:hAnsi="Arial LatArm" w:cs="Times New Roman"/>
      <w:sz w:val="20"/>
      <w:szCs w:val="20"/>
      <w:lang w:val="ru"/>
    </w:rPr>
  </w:style>
  <w:style w:type="paragraph" w:styleId="23">
    <w:name w:val="Body Text Indent 2"/>
    <w:basedOn w:val="a"/>
    <w:link w:val="24"/>
    <w:rsid w:val="00532D6C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ru"/>
    </w:rPr>
  </w:style>
  <w:style w:type="character" w:customStyle="1" w:styleId="24">
    <w:name w:val="Основной текст с отступом 2 Знак"/>
    <w:basedOn w:val="a0"/>
    <w:link w:val="23"/>
    <w:rsid w:val="00532D6C"/>
    <w:rPr>
      <w:rFonts w:ascii="Baltica" w:eastAsia="Times New Roman" w:hAnsi="Baltica" w:cs="Times New Roman"/>
      <w:sz w:val="20"/>
      <w:szCs w:val="20"/>
      <w:lang w:val="ru"/>
    </w:rPr>
  </w:style>
  <w:style w:type="paragraph" w:customStyle="1" w:styleId="Char">
    <w:name w:val="Char"/>
    <w:basedOn w:val="a"/>
    <w:semiHidden/>
    <w:rsid w:val="00532D6C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ru"/>
    </w:rPr>
  </w:style>
  <w:style w:type="paragraph" w:customStyle="1" w:styleId="Default">
    <w:name w:val="Default"/>
    <w:rsid w:val="00532D6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 w:val="ru"/>
    </w:rPr>
  </w:style>
  <w:style w:type="paragraph" w:styleId="a7">
    <w:name w:val="Balloon Text"/>
    <w:basedOn w:val="a"/>
    <w:link w:val="a8"/>
    <w:rsid w:val="00532D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532D6C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rsid w:val="00532D6C"/>
    <w:rPr>
      <w:color w:val="0000FF"/>
      <w:u w:val="single"/>
    </w:rPr>
  </w:style>
  <w:style w:type="character" w:customStyle="1" w:styleId="CharChar1">
    <w:name w:val="Char Char1"/>
    <w:locked/>
    <w:rsid w:val="00532D6C"/>
    <w:rPr>
      <w:rFonts w:ascii="Arial LatArm" w:hAnsi="Arial LatArm"/>
      <w:i/>
      <w:lang w:val="ru" w:eastAsia="en-US" w:bidi="ar-SA"/>
    </w:rPr>
  </w:style>
  <w:style w:type="paragraph" w:styleId="aa">
    <w:name w:val="Body Text"/>
    <w:basedOn w:val="a"/>
    <w:link w:val="ab"/>
    <w:rsid w:val="00532D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ab">
    <w:name w:val="Основной текст Знак"/>
    <w:basedOn w:val="a0"/>
    <w:link w:val="aa"/>
    <w:rsid w:val="00532D6C"/>
    <w:rPr>
      <w:rFonts w:ascii="Times New Roman" w:eastAsia="Times New Roman" w:hAnsi="Times New Roman" w:cs="Times New Roman"/>
      <w:sz w:val="24"/>
      <w:szCs w:val="24"/>
      <w:lang w:val="ru"/>
    </w:rPr>
  </w:style>
  <w:style w:type="paragraph" w:styleId="12">
    <w:name w:val="index 1"/>
    <w:basedOn w:val="a"/>
    <w:next w:val="a"/>
    <w:autoRedefine/>
    <w:semiHidden/>
    <w:rsid w:val="00532D6C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"/>
    </w:rPr>
  </w:style>
  <w:style w:type="paragraph" w:styleId="ac">
    <w:name w:val="index heading"/>
    <w:basedOn w:val="a"/>
    <w:next w:val="12"/>
    <w:semiHidden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d">
    <w:name w:val="header"/>
    <w:basedOn w:val="a"/>
    <w:link w:val="ae"/>
    <w:rsid w:val="00532D6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ae">
    <w:name w:val="Верхний колонтитул Знак"/>
    <w:basedOn w:val="a0"/>
    <w:link w:val="ad"/>
    <w:rsid w:val="00532D6C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33">
    <w:name w:val="Body Text 3"/>
    <w:basedOn w:val="a"/>
    <w:link w:val="34"/>
    <w:rsid w:val="00532D6C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34">
    <w:name w:val="Основной текст 3 Знак"/>
    <w:basedOn w:val="a0"/>
    <w:link w:val="33"/>
    <w:rsid w:val="00532D6C"/>
    <w:rPr>
      <w:rFonts w:ascii="Arial LatArm" w:eastAsia="Times New Roman" w:hAnsi="Arial LatArm" w:cs="Times New Roman"/>
      <w:sz w:val="20"/>
      <w:szCs w:val="20"/>
      <w:lang w:val="ru" w:eastAsia="ru-RU"/>
    </w:rPr>
  </w:style>
  <w:style w:type="paragraph" w:styleId="af">
    <w:name w:val="Title"/>
    <w:basedOn w:val="a"/>
    <w:link w:val="af0"/>
    <w:qFormat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af0">
    <w:name w:val="Название Знак"/>
    <w:basedOn w:val="a0"/>
    <w:link w:val="af"/>
    <w:rsid w:val="00532D6C"/>
    <w:rPr>
      <w:rFonts w:ascii="Arial Armenian" w:eastAsia="Times New Roman" w:hAnsi="Arial Armenian" w:cs="Times New Roman"/>
      <w:sz w:val="24"/>
      <w:szCs w:val="20"/>
      <w:lang w:val="ru"/>
    </w:rPr>
  </w:style>
  <w:style w:type="character" w:styleId="af1">
    <w:name w:val="page number"/>
    <w:basedOn w:val="a0"/>
    <w:rsid w:val="00532D6C"/>
  </w:style>
  <w:style w:type="paragraph" w:styleId="af2">
    <w:name w:val="footnote text"/>
    <w:basedOn w:val="a"/>
    <w:link w:val="af3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 w:val="ru"/>
    </w:rPr>
  </w:style>
  <w:style w:type="character" w:customStyle="1" w:styleId="af3">
    <w:name w:val="Текст сноски Знак"/>
    <w:basedOn w:val="a0"/>
    <w:link w:val="af2"/>
    <w:semiHidden/>
    <w:rsid w:val="00532D6C"/>
    <w:rPr>
      <w:rFonts w:ascii="Times Armenian" w:eastAsia="Times New Roman" w:hAnsi="Times Armenian" w:cs="Times New Roman"/>
      <w:sz w:val="20"/>
      <w:szCs w:val="20"/>
      <w:lang w:eastAsia="ru-RU" w:val="ru"/>
    </w:rPr>
  </w:style>
  <w:style w:type="paragraph" w:customStyle="1" w:styleId="CharCharCharCharCharCharCharCharCharCharCharChar">
    <w:name w:val="Char Char Char Char Char Char Char Char Char Char Char Char"/>
    <w:basedOn w:val="a"/>
    <w:rsid w:val="00532D6C"/>
    <w:pPr>
      <w:spacing w:line="240" w:lineRule="exact"/>
    </w:pPr>
    <w:rPr>
      <w:rFonts w:ascii="Arial" w:eastAsia="Times New Roman" w:hAnsi="Arial" w:cs="Arial"/>
      <w:sz w:val="20"/>
      <w:szCs w:val="20"/>
      <w:lang w:val="ru"/>
    </w:rPr>
  </w:style>
  <w:style w:type="paragraph" w:customStyle="1" w:styleId="norm">
    <w:name w:val="norm"/>
    <w:basedOn w:val="a"/>
    <w:rsid w:val="00532D6C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ru" w:eastAsia="ru-RU"/>
    </w:rPr>
  </w:style>
  <w:style w:type="character" w:customStyle="1" w:styleId="normChar">
    <w:name w:val="norm Char"/>
    <w:locked/>
    <w:rsid w:val="00532D6C"/>
    <w:rPr>
      <w:rFonts w:ascii="Arial Armenian" w:hAnsi="Arial Armenian"/>
      <w:sz w:val="22"/>
      <w:lang w:val="ru" w:eastAsia="ru-RU" w:bidi="ar-SA"/>
    </w:rPr>
  </w:style>
  <w:style w:type="character" w:customStyle="1" w:styleId="CharCharChar">
    <w:name w:val="Char Char Char"/>
    <w:rsid w:val="00532D6C"/>
    <w:rPr>
      <w:rFonts w:ascii="Arial LatArm" w:hAnsi="Arial LatArm"/>
      <w:sz w:val="24"/>
      <w:lang w:eastAsia="ru-RU" w:val="ru"/>
    </w:rPr>
  </w:style>
  <w:style w:type="paragraph" w:styleId="af4">
    <w:name w:val="Normal (Web)"/>
    <w:basedOn w:val="a"/>
    <w:uiPriority w:val="99"/>
    <w:rsid w:val="00532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"/>
    </w:rPr>
  </w:style>
  <w:style w:type="character" w:styleId="af5">
    <w:name w:val="Strong"/>
    <w:uiPriority w:val="22"/>
    <w:qFormat/>
    <w:rsid w:val="00532D6C"/>
    <w:rPr>
      <w:b/>
      <w:bCs/>
    </w:rPr>
  </w:style>
  <w:style w:type="character" w:styleId="af6">
    <w:name w:val="footnote reference"/>
    <w:semiHidden/>
    <w:rsid w:val="00532D6C"/>
    <w:rPr>
      <w:vertAlign w:val="superscript"/>
    </w:rPr>
  </w:style>
  <w:style w:type="character" w:customStyle="1" w:styleId="CharChar22">
    <w:name w:val="Char Char22"/>
    <w:rsid w:val="00532D6C"/>
    <w:rPr>
      <w:rFonts w:ascii="Arial Armenian" w:hAnsi="Arial Armenian"/>
      <w:sz w:val="28"/>
      <w:lang w:val="ru"/>
    </w:rPr>
  </w:style>
  <w:style w:type="character" w:customStyle="1" w:styleId="CharChar20">
    <w:name w:val="Char Char20"/>
    <w:rsid w:val="00532D6C"/>
    <w:rPr>
      <w:rFonts w:ascii="Times LatArm" w:hAnsi="Times LatArm"/>
      <w:b/>
      <w:sz w:val="28"/>
      <w:lang w:val="ru"/>
    </w:rPr>
  </w:style>
  <w:style w:type="character" w:customStyle="1" w:styleId="CharChar16">
    <w:name w:val="Char Char16"/>
    <w:rsid w:val="00532D6C"/>
    <w:rPr>
      <w:rFonts w:ascii="Times Armenian" w:hAnsi="Times Armenian"/>
      <w:b/>
      <w:lang w:val="ru"/>
    </w:rPr>
  </w:style>
  <w:style w:type="character" w:customStyle="1" w:styleId="CharChar15">
    <w:name w:val="Char Char15"/>
    <w:rsid w:val="00532D6C"/>
    <w:rPr>
      <w:rFonts w:ascii="Times Armenian" w:hAnsi="Times Armenian"/>
      <w:i/>
      <w:lang w:val="ru"/>
    </w:rPr>
  </w:style>
  <w:style w:type="character" w:customStyle="1" w:styleId="CharChar13">
    <w:name w:val="Char Char13"/>
    <w:rsid w:val="00532D6C"/>
    <w:rPr>
      <w:rFonts w:ascii="Arial Armenian" w:hAnsi="Arial Armenian"/>
      <w:lang w:val="ru"/>
    </w:rPr>
  </w:style>
  <w:style w:type="character" w:styleId="af7">
    <w:name w:val="annotation reference"/>
    <w:semiHidden/>
    <w:rsid w:val="00532D6C"/>
    <w:rPr>
      <w:sz w:val="16"/>
      <w:szCs w:val="16"/>
    </w:rPr>
  </w:style>
  <w:style w:type="paragraph" w:styleId="af8">
    <w:name w:val="annotation text"/>
    <w:basedOn w:val="a"/>
    <w:link w:val="af9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af9">
    <w:name w:val="Текст примечания Знак"/>
    <w:basedOn w:val="a0"/>
    <w:link w:val="af8"/>
    <w:semiHidden/>
    <w:rsid w:val="00532D6C"/>
    <w:rPr>
      <w:rFonts w:ascii="Times Armenian" w:eastAsia="Times New Roman" w:hAnsi="Times Armenian" w:cs="Times New Roman"/>
      <w:sz w:val="20"/>
      <w:szCs w:val="20"/>
      <w:lang w:val="ru" w:eastAsia="ru-RU"/>
    </w:rPr>
  </w:style>
  <w:style w:type="paragraph" w:styleId="afa">
    <w:name w:val="annotation subject"/>
    <w:basedOn w:val="af8"/>
    <w:next w:val="af8"/>
    <w:link w:val="afb"/>
    <w:semiHidden/>
    <w:rsid w:val="00532D6C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32D6C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paragraph" w:styleId="afc">
    <w:name w:val="endnote text"/>
    <w:basedOn w:val="a"/>
    <w:link w:val="afd"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32D6C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styleId="afe">
    <w:name w:val="endnote reference"/>
    <w:semiHidden/>
    <w:rsid w:val="00532D6C"/>
    <w:rPr>
      <w:vertAlign w:val="superscript"/>
    </w:rPr>
  </w:style>
  <w:style w:type="paragraph" w:styleId="aff">
    <w:name w:val="Document Map"/>
    <w:basedOn w:val="a"/>
    <w:link w:val="aff0"/>
    <w:semiHidden/>
    <w:rsid w:val="00532D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ru" w:eastAsia="ru-RU"/>
    </w:rPr>
  </w:style>
  <w:style w:type="character" w:customStyle="1" w:styleId="aff0">
    <w:name w:val="Схема документа Знак"/>
    <w:basedOn w:val="a0"/>
    <w:link w:val="aff"/>
    <w:semiHidden/>
    <w:rsid w:val="00532D6C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paragraph" w:styleId="aff1">
    <w:name w:val="Revision"/>
    <w:hidden/>
    <w:semiHidden/>
    <w:rsid w:val="00532D6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" w:eastAsia="ru-RU"/>
    </w:rPr>
  </w:style>
  <w:style w:type="table" w:styleId="aff2">
    <w:name w:val="Table Grid"/>
    <w:basedOn w:val="a1"/>
    <w:uiPriority w:val="39"/>
    <w:rsid w:val="00532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val="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532D6C"/>
    <w:pPr>
      <w:spacing w:line="240" w:lineRule="exact"/>
    </w:pPr>
    <w:rPr>
      <w:rFonts w:ascii="Verdana" w:eastAsia="Times New Roman" w:hAnsi="Verdana" w:cs="Times New Roman"/>
      <w:sz w:val="20"/>
      <w:szCs w:val="20"/>
      <w:lang w:val="ru"/>
    </w:rPr>
  </w:style>
  <w:style w:type="paragraph" w:customStyle="1" w:styleId="Style2">
    <w:name w:val="Style2"/>
    <w:basedOn w:val="a"/>
    <w:rsid w:val="00532D6C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ru" w:eastAsia="ru-RU"/>
    </w:rPr>
  </w:style>
  <w:style w:type="character" w:customStyle="1" w:styleId="CharChar23">
    <w:name w:val="Char Char23"/>
    <w:rsid w:val="00532D6C"/>
    <w:rPr>
      <w:rFonts w:ascii="Arial Armenian" w:hAnsi="Arial Armenian"/>
      <w:sz w:val="28"/>
      <w:lang w:val="ru" w:eastAsia="ru-RU" w:bidi="ar-SA"/>
    </w:rPr>
  </w:style>
  <w:style w:type="character" w:customStyle="1" w:styleId="CharChar21">
    <w:name w:val="Char Char21"/>
    <w:rsid w:val="00532D6C"/>
    <w:rPr>
      <w:rFonts w:ascii="Arial LatArm" w:hAnsi="Arial LatArm"/>
      <w:b/>
      <w:color w:val="0000FF"/>
      <w:lang w:val="ru" w:eastAsia="ru-RU" w:bidi="ar-SA"/>
    </w:rPr>
  </w:style>
  <w:style w:type="paragraph" w:styleId="aff3">
    <w:name w:val="List Paragraph"/>
    <w:basedOn w:val="a"/>
    <w:link w:val="aff4"/>
    <w:uiPriority w:val="34"/>
    <w:qFormat/>
    <w:rsid w:val="00532D6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 w:val="ru"/>
    </w:rPr>
  </w:style>
  <w:style w:type="character" w:customStyle="1" w:styleId="CharChar25">
    <w:name w:val="Char Char25"/>
    <w:rsid w:val="00532D6C"/>
    <w:rPr>
      <w:rFonts w:ascii="Arial Armenian" w:hAnsi="Arial Armenian"/>
      <w:sz w:val="28"/>
      <w:lang w:val="ru" w:eastAsia="ru-RU" w:bidi="ar-SA"/>
    </w:rPr>
  </w:style>
  <w:style w:type="character" w:customStyle="1" w:styleId="CharChar24">
    <w:name w:val="Char Char24"/>
    <w:rsid w:val="00532D6C"/>
    <w:rPr>
      <w:rFonts w:ascii="Arial LatArm" w:hAnsi="Arial LatArm"/>
      <w:b/>
      <w:color w:val="0000FF"/>
      <w:lang w:val="ru" w:eastAsia="ru-RU" w:bidi="ar-SA"/>
    </w:rPr>
  </w:style>
  <w:style w:type="paragraph" w:styleId="aff5">
    <w:name w:val="Block Text"/>
    <w:basedOn w:val="a"/>
    <w:rsid w:val="00532D6C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ru"/>
    </w:rPr>
  </w:style>
  <w:style w:type="paragraph" w:customStyle="1" w:styleId="BodyTextIndent22">
    <w:name w:val="Body Text Indent 2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 w:val="ru"/>
    </w:rPr>
  </w:style>
  <w:style w:type="paragraph" w:customStyle="1" w:styleId="Normal2">
    <w:name w:val="Normal+2"/>
    <w:basedOn w:val="a"/>
    <w:next w:val="a"/>
    <w:rsid w:val="00532D6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 w:val="ru"/>
    </w:rPr>
  </w:style>
  <w:style w:type="paragraph" w:customStyle="1" w:styleId="CharCharCharChar">
    <w:name w:val="Знак Знак Знак Char Char Char Char Знак Знак Знак"/>
    <w:basedOn w:val="a"/>
    <w:rsid w:val="00532D6C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ru" w:eastAsia="ru-RU" w:bidi="he-IL"/>
    </w:rPr>
  </w:style>
  <w:style w:type="paragraph" w:customStyle="1" w:styleId="xl63">
    <w:name w:val="xl63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xl64">
    <w:name w:val="xl64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xl65">
    <w:name w:val="xl65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ru"/>
    </w:rPr>
  </w:style>
  <w:style w:type="paragraph" w:customStyle="1" w:styleId="xl66">
    <w:name w:val="xl66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ru"/>
    </w:rPr>
  </w:style>
  <w:style w:type="paragraph" w:customStyle="1" w:styleId="xl67">
    <w:name w:val="xl67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xl68">
    <w:name w:val="xl68"/>
    <w:basedOn w:val="a"/>
    <w:rsid w:val="00532D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69">
    <w:name w:val="xl69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0">
    <w:name w:val="xl70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1">
    <w:name w:val="xl71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ru"/>
    </w:rPr>
  </w:style>
  <w:style w:type="paragraph" w:customStyle="1" w:styleId="xl72">
    <w:name w:val="xl72"/>
    <w:basedOn w:val="a"/>
    <w:rsid w:val="00532D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ru"/>
    </w:rPr>
  </w:style>
  <w:style w:type="paragraph" w:customStyle="1" w:styleId="font5">
    <w:name w:val="font5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ru"/>
    </w:rPr>
  </w:style>
  <w:style w:type="paragraph" w:customStyle="1" w:styleId="font6">
    <w:name w:val="font6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ru"/>
    </w:rPr>
  </w:style>
  <w:style w:type="paragraph" w:customStyle="1" w:styleId="font7">
    <w:name w:val="font7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ru"/>
    </w:rPr>
  </w:style>
  <w:style w:type="paragraph" w:customStyle="1" w:styleId="font8">
    <w:name w:val="font8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ru"/>
    </w:rPr>
  </w:style>
  <w:style w:type="paragraph" w:customStyle="1" w:styleId="font9">
    <w:name w:val="font9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ru"/>
    </w:rPr>
  </w:style>
  <w:style w:type="paragraph" w:customStyle="1" w:styleId="font10">
    <w:name w:val="font10"/>
    <w:basedOn w:val="a"/>
    <w:rsid w:val="00532D6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ru"/>
    </w:rPr>
  </w:style>
  <w:style w:type="paragraph" w:customStyle="1" w:styleId="font11">
    <w:name w:val="font11"/>
    <w:basedOn w:val="a"/>
    <w:rsid w:val="00532D6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ru"/>
    </w:rPr>
  </w:style>
  <w:style w:type="paragraph" w:customStyle="1" w:styleId="font12">
    <w:name w:val="font12"/>
    <w:basedOn w:val="a"/>
    <w:rsid w:val="00532D6C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ru"/>
    </w:rPr>
  </w:style>
  <w:style w:type="paragraph" w:customStyle="1" w:styleId="font13">
    <w:name w:val="font13"/>
    <w:basedOn w:val="a"/>
    <w:rsid w:val="00532D6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ru"/>
    </w:rPr>
  </w:style>
  <w:style w:type="paragraph" w:customStyle="1" w:styleId="xl73">
    <w:name w:val="xl73"/>
    <w:basedOn w:val="a"/>
    <w:rsid w:val="00532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4">
    <w:name w:val="xl74"/>
    <w:basedOn w:val="a"/>
    <w:rsid w:val="00532D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ru"/>
    </w:rPr>
  </w:style>
  <w:style w:type="paragraph" w:customStyle="1" w:styleId="xl75">
    <w:name w:val="xl75"/>
    <w:basedOn w:val="a"/>
    <w:rsid w:val="00532D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ru"/>
    </w:rPr>
  </w:style>
  <w:style w:type="paragraph" w:customStyle="1" w:styleId="110">
    <w:name w:val="Указатель 11"/>
    <w:basedOn w:val="a"/>
    <w:rsid w:val="00532D6C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ru" w:eastAsia="ar-SA"/>
    </w:rPr>
  </w:style>
  <w:style w:type="paragraph" w:customStyle="1" w:styleId="13">
    <w:name w:val="Указатель1"/>
    <w:basedOn w:val="a"/>
    <w:rsid w:val="00532D6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ru" w:eastAsia="ar-SA"/>
    </w:rPr>
  </w:style>
  <w:style w:type="character" w:styleId="aff6">
    <w:name w:val="FollowedHyperlink"/>
    <w:rsid w:val="00532D6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2D6C"/>
    <w:rPr>
      <w:rFonts w:ascii="Arial LatArm" w:hAnsi="Arial LatArm"/>
      <w:sz w:val="24"/>
      <w:lang w:val="ru" w:eastAsia="ru-RU" w:bidi="ar-SA"/>
    </w:rPr>
  </w:style>
  <w:style w:type="character" w:customStyle="1" w:styleId="CharChar">
    <w:name w:val="Char Char"/>
    <w:locked/>
    <w:rsid w:val="00532D6C"/>
    <w:rPr>
      <w:lang w:val="ru" w:eastAsia="en-US" w:bidi="ar-SA"/>
    </w:rPr>
  </w:style>
  <w:style w:type="paragraph" w:customStyle="1" w:styleId="Char3CharCharChar">
    <w:name w:val="Char3 Char Char Char"/>
    <w:basedOn w:val="a"/>
    <w:next w:val="a"/>
    <w:semiHidden/>
    <w:rsid w:val="00532D6C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ru"/>
    </w:rPr>
  </w:style>
  <w:style w:type="character" w:customStyle="1" w:styleId="aff4">
    <w:name w:val="Абзац списка Знак"/>
    <w:link w:val="aff3"/>
    <w:uiPriority w:val="34"/>
    <w:locked/>
    <w:rsid w:val="00532D6C"/>
    <w:rPr>
      <w:rFonts w:ascii="Times Armenian" w:eastAsia="Times New Roman" w:hAnsi="Times Armenian" w:cs="Times New Roman"/>
      <w:sz w:val="24"/>
      <w:szCs w:val="24"/>
      <w:lang w:eastAsia="ru-RU" w:val="ru"/>
    </w:rPr>
  </w:style>
  <w:style w:type="character" w:styleId="aff7">
    <w:name w:val="Emphasis"/>
    <w:qFormat/>
    <w:rsid w:val="00532D6C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532D6C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532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2D6C"/>
    <w:rPr>
      <w:rFonts w:ascii="Courier New" w:eastAsia="Times New Roman" w:hAnsi="Courier New" w:cs="Times New Roman"/>
      <w:sz w:val="20"/>
      <w:szCs w:val="20"/>
    </w:rPr>
  </w:style>
  <w:style w:type="character" w:customStyle="1" w:styleId="y2iqfc">
    <w:name w:val="y2iqfc"/>
    <w:rsid w:val="0053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Standard_%26_Poor%E2%80%9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F322A-AD5C-40D7-9FAA-D591661A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64</Pages>
  <Words>20031</Words>
  <Characters>114183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Chatinyan</dc:creator>
  <cp:keywords/>
  <dc:description/>
  <cp:lastModifiedBy>Пользователь Windows</cp:lastModifiedBy>
  <cp:revision>27</cp:revision>
  <dcterms:created xsi:type="dcterms:W3CDTF">2022-08-29T13:35:00Z</dcterms:created>
  <dcterms:modified xsi:type="dcterms:W3CDTF">2024-12-05T11:52:00Z</dcterms:modified>
</cp:coreProperties>
</file>